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5193A" w14:textId="596116C9" w:rsidR="008C7EFF" w:rsidRPr="00044EBA" w:rsidRDefault="00044EBA" w:rsidP="005872A3">
      <w:pPr>
        <w:adjustRightInd w:val="0"/>
        <w:jc w:val="left"/>
        <w:rPr>
          <w:sz w:val="22"/>
          <w:szCs w:val="21"/>
        </w:rPr>
      </w:pPr>
      <w:r w:rsidRPr="00044EBA">
        <w:rPr>
          <w:rFonts w:hint="eastAsia"/>
          <w:sz w:val="22"/>
          <w:szCs w:val="21"/>
        </w:rPr>
        <w:t>様式10</w:t>
      </w:r>
    </w:p>
    <w:p w14:paraId="48957234" w14:textId="77777777" w:rsidR="008C7EFF" w:rsidRDefault="008C7EFF" w:rsidP="005872A3">
      <w:pPr>
        <w:adjustRightInd w:val="0"/>
        <w:jc w:val="left"/>
      </w:pPr>
    </w:p>
    <w:p w14:paraId="284B0E35" w14:textId="77777777" w:rsidR="008C7EFF" w:rsidRDefault="008C7EFF" w:rsidP="005872A3">
      <w:pPr>
        <w:adjustRightInd w:val="0"/>
        <w:jc w:val="left"/>
      </w:pPr>
    </w:p>
    <w:p w14:paraId="626CCE82" w14:textId="77777777" w:rsidR="008C7EFF" w:rsidRDefault="008C7EFF" w:rsidP="005872A3">
      <w:pPr>
        <w:adjustRightInd w:val="0"/>
        <w:jc w:val="left"/>
      </w:pPr>
    </w:p>
    <w:p w14:paraId="033B4778" w14:textId="77777777" w:rsidR="008C7EFF" w:rsidRDefault="008C7EFF" w:rsidP="005872A3">
      <w:pPr>
        <w:adjustRightInd w:val="0"/>
        <w:jc w:val="left"/>
      </w:pPr>
    </w:p>
    <w:p w14:paraId="14316BD6" w14:textId="77777777" w:rsidR="008C7EFF" w:rsidRDefault="008C7EFF" w:rsidP="005872A3">
      <w:pPr>
        <w:adjustRightInd w:val="0"/>
        <w:jc w:val="left"/>
      </w:pPr>
    </w:p>
    <w:p w14:paraId="4702AEC9" w14:textId="77777777" w:rsidR="008C7EFF" w:rsidRDefault="008C7EFF" w:rsidP="005872A3">
      <w:pPr>
        <w:adjustRightInd w:val="0"/>
        <w:jc w:val="left"/>
      </w:pPr>
    </w:p>
    <w:p w14:paraId="4CF82EC8" w14:textId="77777777" w:rsidR="008C7EFF" w:rsidRDefault="008C7EFF" w:rsidP="005872A3">
      <w:pPr>
        <w:adjustRightInd w:val="0"/>
        <w:jc w:val="left"/>
      </w:pPr>
    </w:p>
    <w:p w14:paraId="68279FB9" w14:textId="77777777" w:rsidR="008C7EFF" w:rsidRDefault="008C7EFF" w:rsidP="005872A3">
      <w:pPr>
        <w:adjustRightInd w:val="0"/>
        <w:jc w:val="left"/>
      </w:pPr>
    </w:p>
    <w:p w14:paraId="532759B7" w14:textId="77777777" w:rsidR="008C7EFF" w:rsidRDefault="008C7EFF" w:rsidP="005872A3">
      <w:pPr>
        <w:adjustRightInd w:val="0"/>
        <w:jc w:val="left"/>
      </w:pPr>
    </w:p>
    <w:p w14:paraId="27A9B5B2" w14:textId="77777777" w:rsidR="008C7EFF" w:rsidRDefault="008C7EFF" w:rsidP="005872A3">
      <w:pPr>
        <w:adjustRightInd w:val="0"/>
        <w:jc w:val="left"/>
      </w:pPr>
    </w:p>
    <w:p w14:paraId="34AC3CF0" w14:textId="77777777" w:rsidR="008C7EFF" w:rsidRDefault="008C7EFF" w:rsidP="005872A3">
      <w:pPr>
        <w:adjustRightInd w:val="0"/>
        <w:jc w:val="left"/>
      </w:pPr>
    </w:p>
    <w:p w14:paraId="4EAAA3C5" w14:textId="77777777" w:rsidR="008C7EFF" w:rsidRDefault="008C7EFF" w:rsidP="005872A3">
      <w:pPr>
        <w:adjustRightInd w:val="0"/>
        <w:jc w:val="left"/>
      </w:pPr>
    </w:p>
    <w:p w14:paraId="03599B94" w14:textId="0601E3DB" w:rsidR="008C7EFF" w:rsidRPr="001A3D36" w:rsidRDefault="008C7EFF" w:rsidP="008C7EFF">
      <w:pPr>
        <w:adjustRightInd w:val="0"/>
        <w:jc w:val="center"/>
        <w:rPr>
          <w:rFonts w:hAnsi="ＭＳ 明朝"/>
          <w:sz w:val="48"/>
          <w:szCs w:val="48"/>
        </w:rPr>
      </w:pPr>
      <w:r w:rsidRPr="001A3D36">
        <w:rPr>
          <w:rFonts w:hAnsi="ＭＳ 明朝" w:hint="eastAsia"/>
          <w:sz w:val="48"/>
          <w:szCs w:val="48"/>
        </w:rPr>
        <w:t>技術提案書様式</w:t>
      </w:r>
    </w:p>
    <w:p w14:paraId="1FB23C88" w14:textId="77777777" w:rsidR="008C7EFF" w:rsidRDefault="008C7EFF" w:rsidP="005872A3">
      <w:pPr>
        <w:adjustRightInd w:val="0"/>
        <w:jc w:val="left"/>
      </w:pPr>
    </w:p>
    <w:p w14:paraId="13C8F6FD" w14:textId="77777777" w:rsidR="001A3D36" w:rsidRDefault="001A3D36" w:rsidP="001A3D36">
      <w:pPr>
        <w:adjustRightInd w:val="0"/>
        <w:ind w:leftChars="100" w:left="420" w:hangingChars="100" w:hanging="210"/>
        <w:jc w:val="left"/>
      </w:pPr>
    </w:p>
    <w:p w14:paraId="1FB809A0" w14:textId="77777777" w:rsidR="008C7EFF" w:rsidRDefault="001A3D36" w:rsidP="001A3D36">
      <w:pPr>
        <w:adjustRightInd w:val="0"/>
        <w:ind w:leftChars="200" w:left="630" w:rightChars="249" w:right="523" w:hangingChars="100" w:hanging="210"/>
        <w:jc w:val="left"/>
      </w:pPr>
      <w:r>
        <w:rPr>
          <w:rFonts w:hint="eastAsia"/>
        </w:rPr>
        <w:t>※ 各様式は、A3もしくはA4版で作成すること。なお制限枚数に関し、A3版はA4版</w:t>
      </w:r>
      <w:r w:rsidR="00973AD4">
        <w:rPr>
          <w:rFonts w:hint="eastAsia"/>
        </w:rPr>
        <w:t>２</w:t>
      </w:r>
      <w:r>
        <w:rPr>
          <w:rFonts w:hint="eastAsia"/>
        </w:rPr>
        <w:t>枚に相当するものとする。</w:t>
      </w:r>
    </w:p>
    <w:p w14:paraId="7255FE10" w14:textId="77777777" w:rsidR="007C5DB8" w:rsidRDefault="007C5DB8" w:rsidP="001A3D36">
      <w:pPr>
        <w:adjustRightInd w:val="0"/>
        <w:ind w:leftChars="200" w:left="630" w:rightChars="249" w:right="523" w:hangingChars="100" w:hanging="210"/>
        <w:jc w:val="left"/>
      </w:pPr>
      <w:r>
        <w:rPr>
          <w:rFonts w:hint="eastAsia"/>
        </w:rPr>
        <w:t>※ 制限枚数は、あくまでも上限を示すものであり、</w:t>
      </w:r>
      <w:r w:rsidR="00AC4A8E">
        <w:rPr>
          <w:rFonts w:hint="eastAsia"/>
        </w:rPr>
        <w:t>枚数を埋める必要はなく、また評価にも影響しない。</w:t>
      </w:r>
    </w:p>
    <w:p w14:paraId="68009BD4" w14:textId="77777777" w:rsidR="008C7EFF" w:rsidRDefault="008C7EFF" w:rsidP="005872A3">
      <w:pPr>
        <w:adjustRightInd w:val="0"/>
        <w:jc w:val="left"/>
        <w:sectPr w:rsidR="008C7EFF" w:rsidSect="009A5B60">
          <w:pgSz w:w="11905" w:h="16840" w:code="9"/>
          <w:pgMar w:top="1985" w:right="1701" w:bottom="1701" w:left="1701" w:header="720" w:footer="720" w:gutter="0"/>
          <w:pgNumType w:start="1"/>
          <w:cols w:space="720"/>
          <w:noEndnote/>
          <w:docGrid w:type="lines" w:linePitch="360"/>
        </w:sectPr>
      </w:pPr>
      <w:r>
        <w:br w:type="page"/>
      </w:r>
    </w:p>
    <w:p w14:paraId="7A670322" w14:textId="5D293B81" w:rsidR="009400A2" w:rsidRDefault="009400A2" w:rsidP="00F039A1">
      <w:pPr>
        <w:adjustRightInd w:val="0"/>
      </w:pPr>
      <w:r>
        <w:rPr>
          <w:rFonts w:hint="eastAsia"/>
        </w:rPr>
        <w:lastRenderedPageBreak/>
        <w:t>（様式</w:t>
      </w:r>
      <w:r w:rsidR="005B7F8B">
        <w:rPr>
          <w:rFonts w:hint="eastAsia"/>
        </w:rPr>
        <w:t>10</w:t>
      </w:r>
      <w:r w:rsidR="00AF1FDA">
        <w:rPr>
          <w:rFonts w:hint="eastAsia"/>
        </w:rPr>
        <w:t>-</w:t>
      </w:r>
      <w:r w:rsidR="00F67B57">
        <w:rPr>
          <w:rFonts w:hint="eastAsia"/>
        </w:rPr>
        <w:t>１</w:t>
      </w:r>
      <w:r w:rsidR="005A6B46">
        <w:rPr>
          <w:rFonts w:hint="eastAsia"/>
        </w:rPr>
        <w:t>-</w:t>
      </w:r>
      <w:r w:rsidR="00F67B57">
        <w:rPr>
          <w:rFonts w:hint="eastAsia"/>
        </w:rPr>
        <w:t>１</w:t>
      </w:r>
      <w:r>
        <w:rPr>
          <w:rFonts w:hint="eastAsia"/>
        </w:rPr>
        <w:t>）</w:t>
      </w:r>
      <w:r w:rsidR="00F67B57">
        <w:rPr>
          <w:rFonts w:hint="eastAsia"/>
        </w:rPr>
        <w:t xml:space="preserve">                                                </w:t>
      </w:r>
      <w:r w:rsidR="00C6409D">
        <w:rPr>
          <w:rFonts w:hint="eastAsia"/>
        </w:rPr>
        <w:t>【</w:t>
      </w:r>
      <w:r w:rsidR="00DA0526">
        <w:rPr>
          <w:rFonts w:hint="eastAsia"/>
        </w:rPr>
        <w:t>A4版</w:t>
      </w:r>
      <w:r w:rsidR="006032F8">
        <w:rPr>
          <w:rFonts w:hint="eastAsia"/>
        </w:rPr>
        <w:t>８</w:t>
      </w:r>
      <w:r w:rsidR="00DA0526">
        <w:rPr>
          <w:rFonts w:hint="eastAsia"/>
        </w:rPr>
        <w:t>枚以内</w:t>
      </w:r>
      <w:r w:rsidR="00C6409D">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5"/>
      </w:tblGrid>
      <w:tr w:rsidR="005A2143" w:rsidRPr="00F2242D" w14:paraId="01C275ED" w14:textId="77777777" w:rsidTr="00F2242D">
        <w:trPr>
          <w:trHeight w:val="484"/>
        </w:trPr>
        <w:tc>
          <w:tcPr>
            <w:tcW w:w="8532" w:type="dxa"/>
            <w:tcBorders>
              <w:bottom w:val="double" w:sz="4" w:space="0" w:color="auto"/>
            </w:tcBorders>
            <w:shd w:val="clear" w:color="auto" w:fill="auto"/>
            <w:vAlign w:val="center"/>
          </w:tcPr>
          <w:p w14:paraId="5CF01780" w14:textId="3CE7F0EE" w:rsidR="005A2143" w:rsidRPr="00F2242D" w:rsidRDefault="00241AFE" w:rsidP="00FB60D9">
            <w:pPr>
              <w:adjustRightInd w:val="0"/>
              <w:snapToGrid w:val="0"/>
              <w:ind w:left="1540" w:hangingChars="700" w:hanging="1540"/>
              <w:textAlignment w:val="baseline"/>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sidR="00044EBA">
              <w:rPr>
                <w:rFonts w:ascii="ＭＳ ゴシック" w:eastAsia="ＭＳ ゴシック" w:hAnsi="ＭＳ ゴシック" w:hint="eastAsia"/>
                <w:sz w:val="22"/>
                <w:szCs w:val="22"/>
              </w:rPr>
              <w:t>施設整備</w:t>
            </w:r>
            <w:r>
              <w:rPr>
                <w:rFonts w:ascii="ＭＳ ゴシック" w:eastAsia="ＭＳ ゴシック" w:hAnsi="ＭＳ ゴシック" w:hint="eastAsia"/>
                <w:sz w:val="22"/>
                <w:szCs w:val="22"/>
              </w:rPr>
              <w:t>：</w:t>
            </w:r>
            <w:r w:rsidR="00044EBA">
              <w:rPr>
                <w:rFonts w:ascii="ＭＳ ゴシック" w:eastAsia="ＭＳ ゴシック" w:hAnsi="ＭＳ ゴシック" w:hint="eastAsia"/>
                <w:sz w:val="22"/>
                <w:szCs w:val="22"/>
              </w:rPr>
              <w:t>全体計画</w:t>
            </w:r>
            <w:r w:rsidR="004060B5">
              <w:rPr>
                <w:rFonts w:ascii="ＭＳ ゴシック" w:eastAsia="ＭＳ ゴシック" w:hAnsi="ＭＳ ゴシック" w:hint="eastAsia"/>
                <w:sz w:val="22"/>
                <w:szCs w:val="22"/>
              </w:rPr>
              <w:t>（工程管理、施工中の安定稼働</w:t>
            </w:r>
            <w:r w:rsidR="00FB60D9">
              <w:rPr>
                <w:rFonts w:ascii="ＭＳ ゴシック" w:eastAsia="ＭＳ ゴシック" w:hAnsi="ＭＳ ゴシック" w:hint="eastAsia"/>
                <w:sz w:val="22"/>
                <w:szCs w:val="22"/>
              </w:rPr>
              <w:t>、耐震補強計画、</w:t>
            </w:r>
            <w:r w:rsidR="00FB60D9" w:rsidRPr="00FB60D9">
              <w:rPr>
                <w:rFonts w:ascii="ＭＳ ゴシック" w:eastAsia="ＭＳ ゴシック" w:hAnsi="ＭＳ ゴシック" w:hint="eastAsia"/>
                <w:sz w:val="22"/>
                <w:szCs w:val="22"/>
              </w:rPr>
              <w:t>工事期間中の環境配慮</w:t>
            </w:r>
            <w:r w:rsidR="004060B5">
              <w:rPr>
                <w:rFonts w:ascii="ＭＳ ゴシック" w:eastAsia="ＭＳ ゴシック" w:hAnsi="ＭＳ ゴシック" w:hint="eastAsia"/>
                <w:sz w:val="22"/>
                <w:szCs w:val="22"/>
              </w:rPr>
              <w:t>）</w:t>
            </w:r>
          </w:p>
        </w:tc>
      </w:tr>
      <w:tr w:rsidR="0049794C" w:rsidRPr="00F2242D" w14:paraId="28BB9715" w14:textId="77777777" w:rsidTr="00652790">
        <w:trPr>
          <w:trHeight w:val="11973"/>
        </w:trPr>
        <w:tc>
          <w:tcPr>
            <w:tcW w:w="8532" w:type="dxa"/>
            <w:tcBorders>
              <w:top w:val="double" w:sz="4" w:space="0" w:color="auto"/>
            </w:tcBorders>
            <w:shd w:val="clear" w:color="auto" w:fill="auto"/>
          </w:tcPr>
          <w:p w14:paraId="1C32B235" w14:textId="1BB4EFAC" w:rsidR="0049794C" w:rsidRDefault="0049794C" w:rsidP="00F2242D">
            <w:pPr>
              <w:adjustRightInd w:val="0"/>
              <w:snapToGrid w:val="0"/>
              <w:textAlignment w:val="baseline"/>
            </w:pPr>
          </w:p>
          <w:p w14:paraId="152A9059" w14:textId="70F5B965" w:rsidR="009466E9" w:rsidRPr="005B1490" w:rsidRDefault="00DA0526" w:rsidP="00A027DB">
            <w:pPr>
              <w:adjustRightInd w:val="0"/>
              <w:snapToGrid w:val="0"/>
              <w:ind w:left="420" w:hangingChars="200" w:hanging="420"/>
              <w:textAlignment w:val="baseline"/>
              <w:rPr>
                <w:szCs w:val="21"/>
              </w:rPr>
            </w:pPr>
            <w:r w:rsidRPr="005B1490">
              <w:rPr>
                <w:rFonts w:hint="eastAsia"/>
                <w:szCs w:val="21"/>
              </w:rPr>
              <w:t>（１）</w:t>
            </w:r>
            <w:r w:rsidR="009466E9" w:rsidRPr="005B1490">
              <w:rPr>
                <w:rFonts w:hint="eastAsia"/>
                <w:szCs w:val="21"/>
              </w:rPr>
              <w:t>基幹的設備改良工事</w:t>
            </w:r>
            <w:r w:rsidR="00F039A1" w:rsidRPr="005B1490">
              <w:rPr>
                <w:rFonts w:hint="eastAsia"/>
                <w:szCs w:val="21"/>
              </w:rPr>
              <w:t>の工程における留意点とその対応策、</w:t>
            </w:r>
            <w:r w:rsidR="009466E9" w:rsidRPr="005B1490">
              <w:rPr>
                <w:rFonts w:hint="eastAsia"/>
                <w:szCs w:val="21"/>
              </w:rPr>
              <w:t>工期短縮のための工夫を記載してください。</w:t>
            </w:r>
          </w:p>
          <w:p w14:paraId="6FB20D2D" w14:textId="77777777" w:rsidR="009466E9" w:rsidRPr="005B1490" w:rsidRDefault="009466E9" w:rsidP="00F039A1">
            <w:pPr>
              <w:adjustRightInd w:val="0"/>
              <w:snapToGrid w:val="0"/>
              <w:textAlignment w:val="baseline"/>
              <w:rPr>
                <w:szCs w:val="21"/>
              </w:rPr>
            </w:pPr>
          </w:p>
          <w:p w14:paraId="68193F00" w14:textId="36466859" w:rsidR="009466E9" w:rsidRPr="005B1490" w:rsidRDefault="009466E9" w:rsidP="00A027DB">
            <w:pPr>
              <w:adjustRightInd w:val="0"/>
              <w:snapToGrid w:val="0"/>
              <w:ind w:left="420" w:hangingChars="200" w:hanging="420"/>
              <w:textAlignment w:val="baseline"/>
              <w:rPr>
                <w:szCs w:val="21"/>
              </w:rPr>
            </w:pPr>
            <w:r w:rsidRPr="005B1490">
              <w:rPr>
                <w:rFonts w:hint="eastAsia"/>
                <w:szCs w:val="21"/>
              </w:rPr>
              <w:t>（２）基幹的設備改良工事中の施設を安定稼働及び安全かつ円滑にごみの外部搬出</w:t>
            </w:r>
            <w:r w:rsidR="00F039A1" w:rsidRPr="005B1490">
              <w:rPr>
                <w:rFonts w:hint="eastAsia"/>
                <w:szCs w:val="21"/>
              </w:rPr>
              <w:t>処理</w:t>
            </w:r>
            <w:r w:rsidRPr="005B1490">
              <w:rPr>
                <w:rFonts w:hint="eastAsia"/>
                <w:szCs w:val="21"/>
              </w:rPr>
              <w:t>を行うための方策を記載してください。</w:t>
            </w:r>
          </w:p>
          <w:p w14:paraId="20CD5C7E" w14:textId="2E4A91B9" w:rsidR="009466E9" w:rsidRPr="005B1490" w:rsidRDefault="009466E9" w:rsidP="00F039A1">
            <w:pPr>
              <w:adjustRightInd w:val="0"/>
              <w:snapToGrid w:val="0"/>
              <w:textAlignment w:val="baseline"/>
              <w:rPr>
                <w:szCs w:val="21"/>
              </w:rPr>
            </w:pPr>
            <w:r w:rsidRPr="005B1490">
              <w:rPr>
                <w:rFonts w:hint="eastAsia"/>
                <w:szCs w:val="21"/>
              </w:rPr>
              <w:t xml:space="preserve">　　　</w:t>
            </w:r>
            <w:r w:rsidR="00C6409D" w:rsidRPr="005B1490">
              <w:rPr>
                <w:rFonts w:hint="eastAsia"/>
                <w:szCs w:val="21"/>
              </w:rPr>
              <w:t>また、ごみの外部搬出を実施する想定期間・ごみ量を記載してください。</w:t>
            </w:r>
          </w:p>
          <w:p w14:paraId="187413D6" w14:textId="77777777" w:rsidR="0049794C" w:rsidRPr="005B1490" w:rsidRDefault="0049794C" w:rsidP="00F039A1">
            <w:pPr>
              <w:adjustRightInd w:val="0"/>
              <w:snapToGrid w:val="0"/>
              <w:textAlignment w:val="baseline"/>
              <w:rPr>
                <w:rFonts w:asciiTheme="minorEastAsia" w:eastAsiaTheme="minorEastAsia" w:hAnsiTheme="minorEastAsia"/>
                <w:b/>
                <w:color w:val="000000"/>
                <w:szCs w:val="21"/>
              </w:rPr>
            </w:pPr>
          </w:p>
          <w:p w14:paraId="3AAE1B0C" w14:textId="77777777" w:rsidR="00A027DB" w:rsidRPr="005B1490" w:rsidRDefault="00A027DB" w:rsidP="00A027DB">
            <w:pPr>
              <w:adjustRightInd w:val="0"/>
              <w:snapToGrid w:val="0"/>
              <w:ind w:left="420" w:hangingChars="200" w:hanging="420"/>
              <w:textAlignment w:val="baseline"/>
              <w:rPr>
                <w:szCs w:val="21"/>
              </w:rPr>
            </w:pPr>
            <w:r w:rsidRPr="005B1490">
              <w:rPr>
                <w:rFonts w:asciiTheme="minorEastAsia" w:eastAsiaTheme="minorEastAsia" w:hAnsiTheme="minorEastAsia" w:hint="eastAsia"/>
                <w:bCs/>
                <w:color w:val="000000"/>
                <w:szCs w:val="21"/>
              </w:rPr>
              <w:t>（３）</w:t>
            </w:r>
            <w:r w:rsidRPr="005B1490">
              <w:rPr>
                <w:rFonts w:hint="eastAsia"/>
                <w:szCs w:val="21"/>
              </w:rPr>
              <w:t>基幹的設備改良工事において実施するごみ焼却施設の耐震補強工事において、重要度係数1.25を満たすための計画を記載してください。</w:t>
            </w:r>
          </w:p>
          <w:p w14:paraId="5EA125E7" w14:textId="77777777" w:rsidR="00A027DB" w:rsidRPr="005B1490" w:rsidRDefault="00A027DB" w:rsidP="00A027DB">
            <w:pPr>
              <w:adjustRightInd w:val="0"/>
              <w:snapToGrid w:val="0"/>
              <w:ind w:left="420" w:hangingChars="200" w:hanging="420"/>
              <w:textAlignment w:val="baseline"/>
              <w:rPr>
                <w:rFonts w:eastAsia="ＭＳ ゴシック"/>
                <w:bCs/>
                <w:color w:val="000000"/>
                <w:szCs w:val="21"/>
              </w:rPr>
            </w:pPr>
          </w:p>
          <w:p w14:paraId="17AED204" w14:textId="11903B0D" w:rsidR="00A027DB" w:rsidRPr="00C13D02" w:rsidRDefault="00A027DB" w:rsidP="00C13D02">
            <w:pPr>
              <w:adjustRightInd w:val="0"/>
              <w:snapToGrid w:val="0"/>
              <w:ind w:left="420" w:hangingChars="200" w:hanging="420"/>
              <w:textAlignment w:val="baseline"/>
            </w:pPr>
            <w:r w:rsidRPr="005B1490">
              <w:rPr>
                <w:rFonts w:asciiTheme="minorEastAsia" w:eastAsiaTheme="minorEastAsia" w:hAnsiTheme="minorEastAsia" w:hint="eastAsia"/>
                <w:bCs/>
                <w:color w:val="000000"/>
                <w:szCs w:val="21"/>
              </w:rPr>
              <w:t>（４）</w:t>
            </w:r>
            <w:r w:rsidR="00C13D02" w:rsidRPr="005B1490">
              <w:rPr>
                <w:rFonts w:asciiTheme="minorEastAsia" w:eastAsiaTheme="minorEastAsia" w:hAnsiTheme="minorEastAsia" w:hint="eastAsia"/>
                <w:szCs w:val="21"/>
              </w:rPr>
              <w:t>基</w:t>
            </w:r>
            <w:r w:rsidR="00C13D02" w:rsidRPr="005B1490">
              <w:rPr>
                <w:rFonts w:hint="eastAsia"/>
                <w:szCs w:val="21"/>
              </w:rPr>
              <w:t>幹的設備改良工事中の騒音・振動・悪臭等の周辺環境へのリスク及びそれらの対策を記載してください。</w:t>
            </w:r>
          </w:p>
        </w:tc>
      </w:tr>
    </w:tbl>
    <w:p w14:paraId="3F9FB9E0" w14:textId="50CED4A6" w:rsidR="005A2143" w:rsidRPr="00F039A1" w:rsidRDefault="0049794C" w:rsidP="00F039A1">
      <w:pPr>
        <w:adjustRightInd w:val="0"/>
      </w:pPr>
      <w:r>
        <w:br w:type="page"/>
      </w:r>
      <w:r w:rsidR="005A2143">
        <w:rPr>
          <w:rFonts w:hint="eastAsia"/>
        </w:rPr>
        <w:lastRenderedPageBreak/>
        <w:t>（様式</w:t>
      </w:r>
      <w:r w:rsidR="005B7F8B">
        <w:rPr>
          <w:rFonts w:hint="eastAsia"/>
        </w:rPr>
        <w:t>10</w:t>
      </w:r>
      <w:r w:rsidR="00AF1FDA">
        <w:rPr>
          <w:rFonts w:hint="eastAsia"/>
        </w:rPr>
        <w:t>-</w:t>
      </w:r>
      <w:r w:rsidR="00F67B57">
        <w:rPr>
          <w:rFonts w:hint="eastAsia"/>
        </w:rPr>
        <w:t>１</w:t>
      </w:r>
      <w:r w:rsidR="005A6B46">
        <w:rPr>
          <w:rFonts w:hint="eastAsia"/>
        </w:rPr>
        <w:t>-</w:t>
      </w:r>
      <w:r w:rsidR="00F67B57">
        <w:rPr>
          <w:rFonts w:hint="eastAsia"/>
        </w:rPr>
        <w:t>２</w:t>
      </w:r>
      <w:r w:rsidR="005A2143">
        <w:rPr>
          <w:rFonts w:hint="eastAsia"/>
        </w:rPr>
        <w:t>）</w:t>
      </w:r>
      <w:r w:rsidR="00F039A1">
        <w:rPr>
          <w:rFonts w:hint="eastAsia"/>
        </w:rPr>
        <w:t xml:space="preserve">                                                【A4版</w:t>
      </w:r>
      <w:r w:rsidR="006032F8">
        <w:rPr>
          <w:rFonts w:hint="eastAsia"/>
        </w:rPr>
        <w:t>６</w:t>
      </w:r>
      <w:r w:rsidR="00F039A1">
        <w:rPr>
          <w:rFonts w:hint="eastAsia"/>
        </w:rPr>
        <w:t>枚以内】</w:t>
      </w:r>
    </w:p>
    <w:tbl>
      <w:tblPr>
        <w:tblW w:w="84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1"/>
      </w:tblGrid>
      <w:tr w:rsidR="005A2143" w14:paraId="4483BEA7" w14:textId="77777777" w:rsidTr="00497B9F">
        <w:trPr>
          <w:trHeight w:val="530"/>
        </w:trPr>
        <w:tc>
          <w:tcPr>
            <w:tcW w:w="8401" w:type="dxa"/>
            <w:tcBorders>
              <w:bottom w:val="double" w:sz="4" w:space="0" w:color="auto"/>
            </w:tcBorders>
            <w:vAlign w:val="center"/>
          </w:tcPr>
          <w:p w14:paraId="6DAA9785" w14:textId="425907F0" w:rsidR="005A2143" w:rsidRPr="005A2143" w:rsidRDefault="00241AFE" w:rsidP="00FB60D9">
            <w:pPr>
              <w:ind w:left="1320" w:hangingChars="600" w:hanging="1320"/>
              <w:rPr>
                <w:rFonts w:eastAsia="ＭＳ ゴシック"/>
                <w:color w:val="000000"/>
                <w:sz w:val="22"/>
              </w:rPr>
            </w:pPr>
            <w:r>
              <w:rPr>
                <w:rFonts w:ascii="ＭＳ ゴシック" w:eastAsia="ＭＳ ゴシック" w:hAnsi="ＭＳ ゴシック" w:hint="eastAsia"/>
                <w:bCs/>
                <w:sz w:val="22"/>
              </w:rPr>
              <w:t>１</w:t>
            </w:r>
            <w:r w:rsidR="005A2143" w:rsidRPr="005A2143">
              <w:rPr>
                <w:rFonts w:ascii="ＭＳ ゴシック" w:eastAsia="ＭＳ ゴシック" w:hAnsi="ＭＳ ゴシック" w:hint="eastAsia"/>
                <w:bCs/>
                <w:sz w:val="22"/>
              </w:rPr>
              <w:t>．</w:t>
            </w:r>
            <w:r w:rsidR="00F039A1">
              <w:rPr>
                <w:rFonts w:ascii="ＭＳ ゴシック" w:eastAsia="ＭＳ ゴシック" w:hAnsi="ＭＳ ゴシック" w:hint="eastAsia"/>
                <w:bCs/>
                <w:sz w:val="22"/>
              </w:rPr>
              <w:t>施設整備</w:t>
            </w:r>
            <w:r>
              <w:rPr>
                <w:rFonts w:ascii="ＭＳ ゴシック" w:eastAsia="ＭＳ ゴシック" w:hAnsi="ＭＳ ゴシック" w:hint="eastAsia"/>
                <w:bCs/>
                <w:sz w:val="22"/>
              </w:rPr>
              <w:t>：</w:t>
            </w:r>
            <w:r w:rsidR="00FB60D9" w:rsidRPr="00FB60D9">
              <w:rPr>
                <w:rFonts w:ascii="ＭＳ ゴシック" w:eastAsia="ＭＳ ゴシック" w:hAnsi="ＭＳ ゴシック" w:hint="eastAsia"/>
                <w:bCs/>
                <w:sz w:val="22"/>
              </w:rPr>
              <w:t>設備改造計画</w:t>
            </w:r>
            <w:r w:rsidR="004060B5">
              <w:rPr>
                <w:rFonts w:ascii="ＭＳ ゴシック" w:eastAsia="ＭＳ ゴシック" w:hAnsi="ＭＳ ゴシック" w:hint="eastAsia"/>
                <w:bCs/>
                <w:sz w:val="22"/>
              </w:rPr>
              <w:t>（</w:t>
            </w:r>
            <w:r w:rsidR="00FB60D9" w:rsidRPr="00FB60D9">
              <w:rPr>
                <w:rFonts w:ascii="ＭＳ ゴシック" w:eastAsia="ＭＳ ゴシック" w:hAnsi="ＭＳ ゴシック" w:hint="eastAsia"/>
                <w:bCs/>
                <w:sz w:val="22"/>
              </w:rPr>
              <w:t>燃焼設備の改造方法</w:t>
            </w:r>
            <w:r w:rsidR="00F039A1">
              <w:rPr>
                <w:rFonts w:ascii="ＭＳ ゴシック" w:eastAsia="ＭＳ ゴシック" w:hAnsi="ＭＳ ゴシック" w:hint="eastAsia"/>
                <w:bCs/>
                <w:sz w:val="22"/>
              </w:rPr>
              <w:t>、</w:t>
            </w:r>
            <w:r w:rsidR="00FB60D9" w:rsidRPr="00FB60D9">
              <w:rPr>
                <w:rFonts w:ascii="ＭＳ ゴシック" w:eastAsia="ＭＳ ゴシック" w:hAnsi="ＭＳ ゴシック" w:hint="eastAsia"/>
                <w:bCs/>
                <w:sz w:val="22"/>
              </w:rPr>
              <w:t>ボイラ発電の改造方法</w:t>
            </w:r>
            <w:r w:rsidR="00FB60D9">
              <w:rPr>
                <w:rFonts w:ascii="ＭＳ ゴシック" w:eastAsia="ＭＳ ゴシック" w:hAnsi="ＭＳ ゴシック" w:hint="eastAsia"/>
                <w:bCs/>
                <w:sz w:val="22"/>
              </w:rPr>
              <w:t>、</w:t>
            </w:r>
            <w:r w:rsidR="00FB60D9" w:rsidRPr="00FB60D9">
              <w:rPr>
                <w:rFonts w:ascii="ＭＳ ゴシック" w:eastAsia="ＭＳ ゴシック" w:hAnsi="ＭＳ ゴシック" w:hint="eastAsia"/>
                <w:bCs/>
                <w:sz w:val="22"/>
              </w:rPr>
              <w:t>排ガス処理設備の改造方法</w:t>
            </w:r>
            <w:r w:rsidR="00FB60D9">
              <w:rPr>
                <w:rFonts w:ascii="ＭＳ ゴシック" w:eastAsia="ＭＳ ゴシック" w:hAnsi="ＭＳ ゴシック" w:hint="eastAsia"/>
                <w:bCs/>
                <w:sz w:val="22"/>
              </w:rPr>
              <w:t>、</w:t>
            </w:r>
            <w:r w:rsidR="00FB60D9" w:rsidRPr="00FB60D9">
              <w:rPr>
                <w:rFonts w:ascii="ＭＳ ゴシック" w:eastAsia="ＭＳ ゴシック" w:hAnsi="ＭＳ ゴシック" w:hint="eastAsia"/>
                <w:bCs/>
                <w:sz w:val="22"/>
              </w:rPr>
              <w:t>中央制御室の改造方法</w:t>
            </w:r>
            <w:r w:rsidR="004060B5">
              <w:rPr>
                <w:rFonts w:ascii="ＭＳ ゴシック" w:eastAsia="ＭＳ ゴシック" w:hAnsi="ＭＳ ゴシック" w:hint="eastAsia"/>
                <w:bCs/>
                <w:sz w:val="22"/>
              </w:rPr>
              <w:t>）</w:t>
            </w:r>
          </w:p>
        </w:tc>
      </w:tr>
      <w:tr w:rsidR="005A2143" w14:paraId="0BC13D5F" w14:textId="77777777" w:rsidTr="00652790">
        <w:trPr>
          <w:trHeight w:val="11917"/>
        </w:trPr>
        <w:tc>
          <w:tcPr>
            <w:tcW w:w="8401" w:type="dxa"/>
            <w:tcBorders>
              <w:top w:val="double" w:sz="4" w:space="0" w:color="auto"/>
            </w:tcBorders>
          </w:tcPr>
          <w:p w14:paraId="0D35F7E5" w14:textId="77777777" w:rsidR="005A2143" w:rsidRDefault="005A2143" w:rsidP="00F2242D"/>
          <w:p w14:paraId="269F376E" w14:textId="0D84C165" w:rsidR="00C73BCE" w:rsidRDefault="00C13D02" w:rsidP="00F2242D">
            <w:r>
              <w:rPr>
                <w:rFonts w:hint="eastAsia"/>
              </w:rPr>
              <w:t xml:space="preserve">　基幹的設備改良工事における以下の設備の改造計画について、改造</w:t>
            </w:r>
            <w:r w:rsidR="00C73BCE">
              <w:rPr>
                <w:rFonts w:hint="eastAsia"/>
              </w:rPr>
              <w:t>方法や改造にあたっての工夫について記載してください。</w:t>
            </w:r>
          </w:p>
          <w:p w14:paraId="706B2504" w14:textId="527E453C" w:rsidR="005A2143" w:rsidRPr="00C73BCE" w:rsidRDefault="00C73BCE" w:rsidP="00652790">
            <w:pPr>
              <w:rPr>
                <w:color w:val="000000" w:themeColor="text1"/>
              </w:rPr>
            </w:pPr>
            <w:r>
              <w:rPr>
                <w:rFonts w:hint="eastAsia"/>
                <w:color w:val="FF0000"/>
              </w:rPr>
              <w:t xml:space="preserve">　</w:t>
            </w:r>
            <w:r w:rsidRPr="00C73BCE">
              <w:rPr>
                <w:rFonts w:hint="eastAsia"/>
                <w:color w:val="000000" w:themeColor="text1"/>
              </w:rPr>
              <w:t>① 燃焼設備</w:t>
            </w:r>
          </w:p>
          <w:p w14:paraId="3384779D" w14:textId="63A4632D" w:rsidR="00C73BCE" w:rsidRPr="00C73BCE" w:rsidRDefault="00C73BCE" w:rsidP="00652790">
            <w:pPr>
              <w:rPr>
                <w:color w:val="000000" w:themeColor="text1"/>
              </w:rPr>
            </w:pPr>
            <w:r w:rsidRPr="00C73BCE">
              <w:rPr>
                <w:rFonts w:hint="eastAsia"/>
                <w:color w:val="000000" w:themeColor="text1"/>
              </w:rPr>
              <w:t xml:space="preserve"> </w:t>
            </w:r>
            <w:r>
              <w:rPr>
                <w:rFonts w:hint="eastAsia"/>
                <w:color w:val="000000" w:themeColor="text1"/>
              </w:rPr>
              <w:t xml:space="preserve"> </w:t>
            </w:r>
            <w:r w:rsidRPr="00C73BCE">
              <w:rPr>
                <w:rFonts w:hint="eastAsia"/>
                <w:color w:val="000000" w:themeColor="text1"/>
              </w:rPr>
              <w:t>②</w:t>
            </w:r>
            <w:r>
              <w:rPr>
                <w:rFonts w:hint="eastAsia"/>
                <w:color w:val="000000" w:themeColor="text1"/>
              </w:rPr>
              <w:t xml:space="preserve"> </w:t>
            </w:r>
            <w:r w:rsidRPr="00C73BCE">
              <w:rPr>
                <w:rFonts w:hint="eastAsia"/>
                <w:color w:val="000000" w:themeColor="text1"/>
              </w:rPr>
              <w:t>ボイラ発電</w:t>
            </w:r>
            <w:r>
              <w:rPr>
                <w:rFonts w:hint="eastAsia"/>
                <w:color w:val="000000" w:themeColor="text1"/>
              </w:rPr>
              <w:t>設備</w:t>
            </w:r>
          </w:p>
          <w:p w14:paraId="495D0183" w14:textId="74501588" w:rsidR="00C73BCE" w:rsidRPr="00C73BCE" w:rsidRDefault="00C73BCE" w:rsidP="00C73BCE">
            <w:pPr>
              <w:ind w:firstLineChars="100" w:firstLine="210"/>
              <w:rPr>
                <w:color w:val="000000" w:themeColor="text1"/>
              </w:rPr>
            </w:pPr>
            <w:r w:rsidRPr="00C73BCE">
              <w:rPr>
                <w:rFonts w:hint="eastAsia"/>
                <w:color w:val="000000" w:themeColor="text1"/>
              </w:rPr>
              <w:t>③</w:t>
            </w:r>
            <w:r>
              <w:rPr>
                <w:rFonts w:hint="eastAsia"/>
                <w:color w:val="000000" w:themeColor="text1"/>
              </w:rPr>
              <w:t xml:space="preserve"> </w:t>
            </w:r>
            <w:r w:rsidRPr="00C73BCE">
              <w:rPr>
                <w:rFonts w:hint="eastAsia"/>
                <w:color w:val="000000" w:themeColor="text1"/>
              </w:rPr>
              <w:t>排ガス処理設備</w:t>
            </w:r>
          </w:p>
          <w:p w14:paraId="3BCEE8AE" w14:textId="20B8C242" w:rsidR="00C73BCE" w:rsidRPr="00652790" w:rsidRDefault="00C73BCE" w:rsidP="00C73BCE">
            <w:pPr>
              <w:ind w:firstLineChars="100" w:firstLine="210"/>
              <w:rPr>
                <w:color w:val="FF0000"/>
              </w:rPr>
            </w:pPr>
            <w:r w:rsidRPr="00C73BCE">
              <w:rPr>
                <w:rFonts w:hint="eastAsia"/>
                <w:color w:val="000000" w:themeColor="text1"/>
              </w:rPr>
              <w:t>④</w:t>
            </w:r>
            <w:r>
              <w:rPr>
                <w:rFonts w:hint="eastAsia"/>
                <w:color w:val="000000" w:themeColor="text1"/>
              </w:rPr>
              <w:t xml:space="preserve"> </w:t>
            </w:r>
            <w:r w:rsidRPr="00C73BCE">
              <w:rPr>
                <w:rFonts w:hint="eastAsia"/>
                <w:color w:val="000000" w:themeColor="text1"/>
              </w:rPr>
              <w:t>中央制御室</w:t>
            </w:r>
            <w:r>
              <w:rPr>
                <w:rFonts w:hint="eastAsia"/>
                <w:color w:val="000000" w:themeColor="text1"/>
              </w:rPr>
              <w:t>（IOT関連機器の設計）</w:t>
            </w:r>
          </w:p>
        </w:tc>
      </w:tr>
    </w:tbl>
    <w:p w14:paraId="0F5C170B" w14:textId="6CD6F59D" w:rsidR="005A2143" w:rsidRDefault="005A2143" w:rsidP="005A2143">
      <w:r>
        <w:br w:type="page"/>
      </w:r>
      <w:r>
        <w:rPr>
          <w:rFonts w:hint="eastAsia"/>
        </w:rPr>
        <w:lastRenderedPageBreak/>
        <w:t>（様式</w:t>
      </w:r>
      <w:r w:rsidR="005B7F8B">
        <w:rPr>
          <w:rFonts w:hint="eastAsia"/>
        </w:rPr>
        <w:t>10</w:t>
      </w:r>
      <w:r w:rsidR="00FF6ED0">
        <w:rPr>
          <w:rFonts w:hint="eastAsia"/>
        </w:rPr>
        <w:t>-</w:t>
      </w:r>
      <w:r w:rsidR="00652790">
        <w:rPr>
          <w:rFonts w:hint="eastAsia"/>
        </w:rPr>
        <w:t>２</w:t>
      </w:r>
      <w:r w:rsidR="00FF6ED0">
        <w:rPr>
          <w:rFonts w:hint="eastAsia"/>
        </w:rPr>
        <w:t>-</w:t>
      </w:r>
      <w:r w:rsidR="00652790">
        <w:rPr>
          <w:rFonts w:hint="eastAsia"/>
        </w:rPr>
        <w:t>１</w:t>
      </w:r>
      <w:r>
        <w:rPr>
          <w:rFonts w:hint="eastAsia"/>
        </w:rPr>
        <w:t>）</w:t>
      </w:r>
      <w:r w:rsidR="00F039A1">
        <w:rPr>
          <w:rFonts w:hint="eastAsia"/>
        </w:rPr>
        <w:t xml:space="preserve">                                                【A4版</w:t>
      </w:r>
      <w:r w:rsidR="006032F8">
        <w:rPr>
          <w:rFonts w:hint="eastAsia"/>
        </w:rPr>
        <w:t>４</w:t>
      </w:r>
      <w:r w:rsidR="00F039A1">
        <w:rPr>
          <w:rFonts w:hint="eastAsia"/>
        </w:rPr>
        <w:t>枚以内】</w:t>
      </w:r>
    </w:p>
    <w:tbl>
      <w:tblPr>
        <w:tblW w:w="84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1"/>
      </w:tblGrid>
      <w:tr w:rsidR="005A2143" w14:paraId="4633335C" w14:textId="77777777" w:rsidTr="00497B9F">
        <w:trPr>
          <w:trHeight w:val="530"/>
        </w:trPr>
        <w:tc>
          <w:tcPr>
            <w:tcW w:w="8401" w:type="dxa"/>
            <w:tcBorders>
              <w:bottom w:val="double" w:sz="4" w:space="0" w:color="auto"/>
            </w:tcBorders>
            <w:vAlign w:val="center"/>
          </w:tcPr>
          <w:p w14:paraId="5AECB6F1" w14:textId="33CCF082" w:rsidR="005A2143" w:rsidRPr="00FF6ED0" w:rsidRDefault="000310E4" w:rsidP="000310E4">
            <w:pPr>
              <w:rPr>
                <w:rFonts w:ascii="ＭＳ ゴシック" w:eastAsia="ＭＳ ゴシック" w:hAnsi="ＭＳ ゴシック"/>
                <w:bCs/>
                <w:sz w:val="22"/>
              </w:rPr>
            </w:pPr>
            <w:r>
              <w:rPr>
                <w:rFonts w:ascii="ＭＳ ゴシック" w:eastAsia="ＭＳ ゴシック" w:hAnsi="ＭＳ ゴシック" w:hint="eastAsia"/>
                <w:bCs/>
                <w:sz w:val="22"/>
              </w:rPr>
              <w:t>２</w:t>
            </w:r>
            <w:r w:rsidR="005A2143" w:rsidRPr="00FE1B98">
              <w:rPr>
                <w:rFonts w:ascii="ＭＳ ゴシック" w:eastAsia="ＭＳ ゴシック" w:hAnsi="ＭＳ ゴシック" w:hint="eastAsia"/>
                <w:bCs/>
                <w:sz w:val="22"/>
              </w:rPr>
              <w:t>．</w:t>
            </w:r>
            <w:r w:rsidR="004060B5">
              <w:rPr>
                <w:rFonts w:ascii="ＭＳ ゴシック" w:eastAsia="ＭＳ ゴシック" w:hAnsi="ＭＳ ゴシック" w:hint="eastAsia"/>
                <w:bCs/>
                <w:sz w:val="22"/>
              </w:rPr>
              <w:t>長寿命化</w:t>
            </w:r>
            <w:r w:rsidR="00FF6ED0">
              <w:rPr>
                <w:rFonts w:ascii="ＭＳ ゴシック" w:eastAsia="ＭＳ ゴシック" w:hAnsi="ＭＳ ゴシック" w:hint="eastAsia"/>
                <w:bCs/>
                <w:sz w:val="22"/>
              </w:rPr>
              <w:t>：</w:t>
            </w:r>
            <w:r w:rsidR="00F058E0">
              <w:rPr>
                <w:rFonts w:ascii="ＭＳ ゴシック" w:eastAsia="ＭＳ ゴシック" w:hAnsi="ＭＳ ゴシック" w:hint="eastAsia"/>
                <w:bCs/>
                <w:sz w:val="22"/>
              </w:rPr>
              <w:t>安定稼働（</w:t>
            </w:r>
            <w:r>
              <w:rPr>
                <w:rFonts w:ascii="ＭＳ ゴシック" w:eastAsia="ＭＳ ゴシック" w:hAnsi="ＭＳ ゴシック" w:hint="eastAsia"/>
                <w:bCs/>
                <w:sz w:val="22"/>
              </w:rPr>
              <w:t>安定燃焼</w:t>
            </w:r>
            <w:r w:rsidR="00F058E0">
              <w:rPr>
                <w:rFonts w:ascii="ＭＳ ゴシック" w:eastAsia="ＭＳ ゴシック" w:hAnsi="ＭＳ ゴシック" w:hint="eastAsia"/>
                <w:bCs/>
                <w:sz w:val="22"/>
              </w:rPr>
              <w:t>、</w:t>
            </w:r>
            <w:r>
              <w:rPr>
                <w:rFonts w:ascii="ＭＳ ゴシック" w:eastAsia="ＭＳ ゴシック" w:hAnsi="ＭＳ ゴシック" w:hint="eastAsia"/>
                <w:bCs/>
                <w:sz w:val="22"/>
              </w:rPr>
              <w:t>ごみ量・ごみ質変動</w:t>
            </w:r>
            <w:r w:rsidR="00F058E0">
              <w:rPr>
                <w:rFonts w:ascii="ＭＳ ゴシック" w:eastAsia="ＭＳ ゴシック" w:hAnsi="ＭＳ ゴシック" w:hint="eastAsia"/>
                <w:bCs/>
                <w:sz w:val="22"/>
              </w:rPr>
              <w:t>）</w:t>
            </w:r>
          </w:p>
        </w:tc>
      </w:tr>
      <w:tr w:rsidR="005A2143" w14:paraId="1122FE1E" w14:textId="77777777" w:rsidTr="00C13D02">
        <w:trPr>
          <w:trHeight w:val="11917"/>
        </w:trPr>
        <w:tc>
          <w:tcPr>
            <w:tcW w:w="8401" w:type="dxa"/>
            <w:tcBorders>
              <w:top w:val="double" w:sz="4" w:space="0" w:color="auto"/>
            </w:tcBorders>
          </w:tcPr>
          <w:p w14:paraId="625CA0A7" w14:textId="73CD5172" w:rsidR="005A2143" w:rsidRDefault="005A2143" w:rsidP="00F2242D"/>
          <w:p w14:paraId="1A1F0CF2" w14:textId="0750C09B" w:rsidR="00652790" w:rsidRDefault="00652790" w:rsidP="00652790">
            <w:pPr>
              <w:rPr>
                <w:rFonts w:hAnsi="ＭＳ 明朝"/>
                <w:kern w:val="21"/>
              </w:rPr>
            </w:pPr>
            <w:r>
              <w:rPr>
                <w:rFonts w:hAnsi="ＭＳ 明朝" w:hint="eastAsia"/>
                <w:kern w:val="21"/>
              </w:rPr>
              <w:t>（１）ごみ焼却</w:t>
            </w:r>
            <w:r w:rsidR="00B6035B">
              <w:rPr>
                <w:rFonts w:hAnsi="ＭＳ 明朝" w:hint="eastAsia"/>
                <w:kern w:val="21"/>
              </w:rPr>
              <w:t>施設の安定燃焼</w:t>
            </w:r>
            <w:r>
              <w:rPr>
                <w:rFonts w:hAnsi="ＭＳ 明朝" w:hint="eastAsia"/>
                <w:kern w:val="21"/>
              </w:rPr>
              <w:t>のため</w:t>
            </w:r>
            <w:r w:rsidR="00C924E0">
              <w:rPr>
                <w:rFonts w:hAnsi="ＭＳ 明朝" w:hint="eastAsia"/>
                <w:kern w:val="21"/>
              </w:rPr>
              <w:t>の</w:t>
            </w:r>
            <w:r>
              <w:rPr>
                <w:rFonts w:hAnsi="ＭＳ 明朝" w:hint="eastAsia"/>
                <w:kern w:val="21"/>
              </w:rPr>
              <w:t>ボイラ蒸発量制御方法</w:t>
            </w:r>
            <w:r w:rsidR="00C924E0">
              <w:rPr>
                <w:rFonts w:hAnsi="ＭＳ 明朝" w:hint="eastAsia"/>
                <w:kern w:val="21"/>
              </w:rPr>
              <w:t>を記載してください。</w:t>
            </w:r>
          </w:p>
          <w:p w14:paraId="25F69088" w14:textId="77777777" w:rsidR="00652790" w:rsidRDefault="00652790" w:rsidP="00652790">
            <w:pPr>
              <w:rPr>
                <w:rFonts w:hAnsi="ＭＳ 明朝"/>
                <w:kern w:val="21"/>
              </w:rPr>
            </w:pPr>
          </w:p>
          <w:p w14:paraId="604FEE98" w14:textId="2EFAD15A" w:rsidR="00652790" w:rsidRPr="00652790" w:rsidRDefault="00652790" w:rsidP="00652790">
            <w:pPr>
              <w:rPr>
                <w:rFonts w:hAnsi="ＭＳ 明朝"/>
                <w:kern w:val="21"/>
              </w:rPr>
            </w:pPr>
            <w:r>
              <w:rPr>
                <w:rFonts w:hAnsi="ＭＳ 明朝" w:hint="eastAsia"/>
                <w:kern w:val="21"/>
              </w:rPr>
              <w:t>（２）ごみ</w:t>
            </w:r>
            <w:r w:rsidRPr="00A12E59">
              <w:rPr>
                <w:rFonts w:hAnsi="ＭＳ 明朝" w:hint="eastAsia"/>
                <w:kern w:val="21"/>
              </w:rPr>
              <w:t>量</w:t>
            </w:r>
            <w:r>
              <w:rPr>
                <w:rFonts w:hAnsi="ＭＳ 明朝" w:hint="eastAsia"/>
                <w:kern w:val="21"/>
              </w:rPr>
              <w:t>・ごみ質</w:t>
            </w:r>
            <w:r w:rsidRPr="00A12E59">
              <w:rPr>
                <w:rFonts w:hAnsi="ＭＳ 明朝" w:hint="eastAsia"/>
                <w:kern w:val="21"/>
              </w:rPr>
              <w:t>の変動に対する適応策</w:t>
            </w:r>
            <w:r w:rsidRPr="002904CD">
              <w:rPr>
                <w:rFonts w:hAnsi="ＭＳ 明朝" w:hint="eastAsia"/>
                <w:kern w:val="21"/>
              </w:rPr>
              <w:t>について</w:t>
            </w:r>
            <w:r>
              <w:rPr>
                <w:rFonts w:hint="eastAsia"/>
              </w:rPr>
              <w:t>記載して</w:t>
            </w:r>
            <w:r w:rsidR="00C924E0">
              <w:rPr>
                <w:rFonts w:hint="eastAsia"/>
              </w:rPr>
              <w:t>くだ</w:t>
            </w:r>
            <w:r>
              <w:rPr>
                <w:rFonts w:hint="eastAsia"/>
              </w:rPr>
              <w:t>さい。</w:t>
            </w:r>
          </w:p>
          <w:p w14:paraId="57097A38" w14:textId="77777777" w:rsidR="00C924E0" w:rsidRDefault="00C924E0" w:rsidP="00C924E0">
            <w:pPr>
              <w:ind w:leftChars="200" w:left="420" w:firstLineChars="100" w:firstLine="210"/>
            </w:pPr>
          </w:p>
          <w:p w14:paraId="771D0EBD" w14:textId="77777777" w:rsidR="00C924E0" w:rsidRDefault="00C924E0" w:rsidP="00C924E0">
            <w:pPr>
              <w:ind w:leftChars="200" w:left="420" w:firstLineChars="100" w:firstLine="210"/>
            </w:pPr>
          </w:p>
          <w:p w14:paraId="75812CA2" w14:textId="14479689" w:rsidR="00652790" w:rsidRDefault="00C924E0" w:rsidP="00C924E0">
            <w:pPr>
              <w:ind w:left="210" w:hangingChars="100" w:hanging="210"/>
            </w:pPr>
            <w:r>
              <w:rPr>
                <w:rFonts w:hint="eastAsia"/>
              </w:rPr>
              <w:t>※</w:t>
            </w:r>
            <w:r w:rsidR="00652790">
              <w:rPr>
                <w:rFonts w:hint="eastAsia"/>
              </w:rPr>
              <w:t>提案する方策で、実事例で効果を上げているものがあれば、その状況を付記して</w:t>
            </w:r>
            <w:r>
              <w:rPr>
                <w:rFonts w:hint="eastAsia"/>
              </w:rPr>
              <w:t>くだ</w:t>
            </w:r>
            <w:r w:rsidR="00652790">
              <w:rPr>
                <w:rFonts w:hint="eastAsia"/>
              </w:rPr>
              <w:t>さい。</w:t>
            </w:r>
          </w:p>
          <w:p w14:paraId="13AA8E55" w14:textId="66F3611B" w:rsidR="005A2143" w:rsidRPr="00C924E0" w:rsidRDefault="005A2143" w:rsidP="00652790">
            <w:pPr>
              <w:ind w:left="181" w:hangingChars="86" w:hanging="181"/>
              <w:rPr>
                <w:rFonts w:hAnsi="ＭＳ 明朝"/>
                <w:kern w:val="21"/>
              </w:rPr>
            </w:pPr>
          </w:p>
        </w:tc>
      </w:tr>
    </w:tbl>
    <w:p w14:paraId="48A9395A" w14:textId="3FCB0706" w:rsidR="00FF6ED0" w:rsidRDefault="00FF6ED0" w:rsidP="00FF6ED0">
      <w:r>
        <w:br w:type="page"/>
      </w:r>
      <w:r>
        <w:rPr>
          <w:rFonts w:hint="eastAsia"/>
        </w:rPr>
        <w:lastRenderedPageBreak/>
        <w:t>（様式</w:t>
      </w:r>
      <w:r w:rsidR="005B7F8B">
        <w:rPr>
          <w:rFonts w:hint="eastAsia"/>
        </w:rPr>
        <w:t>10</w:t>
      </w:r>
      <w:r>
        <w:rPr>
          <w:rFonts w:hint="eastAsia"/>
        </w:rPr>
        <w:t>-</w:t>
      </w:r>
      <w:r w:rsidR="00652790">
        <w:rPr>
          <w:rFonts w:hint="eastAsia"/>
        </w:rPr>
        <w:t>２</w:t>
      </w:r>
      <w:r>
        <w:rPr>
          <w:rFonts w:hint="eastAsia"/>
        </w:rPr>
        <w:t>-</w:t>
      </w:r>
      <w:r w:rsidR="00652790">
        <w:rPr>
          <w:rFonts w:hint="eastAsia"/>
        </w:rPr>
        <w:t>２</w:t>
      </w:r>
      <w:r>
        <w:rPr>
          <w:rFonts w:hint="eastAsia"/>
        </w:rPr>
        <w:t>）</w:t>
      </w:r>
      <w:r w:rsidR="00652790">
        <w:rPr>
          <w:rFonts w:hint="eastAsia"/>
        </w:rPr>
        <w:t xml:space="preserve">                                                </w:t>
      </w:r>
      <w:r w:rsidR="00497B9F">
        <w:rPr>
          <w:rFonts w:hint="eastAsia"/>
        </w:rPr>
        <w:t>【A4版</w:t>
      </w:r>
      <w:r w:rsidR="006032F8">
        <w:rPr>
          <w:rFonts w:hint="eastAsia"/>
        </w:rPr>
        <w:t>４</w:t>
      </w:r>
      <w:r w:rsidR="00497B9F">
        <w:rPr>
          <w:rFonts w:hint="eastAsia"/>
        </w:rPr>
        <w:t>枚以内】</w:t>
      </w:r>
    </w:p>
    <w:tbl>
      <w:tblPr>
        <w:tblW w:w="84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1"/>
      </w:tblGrid>
      <w:tr w:rsidR="00FF6ED0" w14:paraId="5D3E9166" w14:textId="77777777" w:rsidTr="00497B9F">
        <w:trPr>
          <w:trHeight w:val="530"/>
        </w:trPr>
        <w:tc>
          <w:tcPr>
            <w:tcW w:w="8401" w:type="dxa"/>
            <w:tcBorders>
              <w:bottom w:val="double" w:sz="4" w:space="0" w:color="auto"/>
            </w:tcBorders>
            <w:vAlign w:val="center"/>
          </w:tcPr>
          <w:p w14:paraId="1F09FD13" w14:textId="3323A167" w:rsidR="00FF6ED0" w:rsidRPr="00FF6ED0" w:rsidRDefault="000310E4" w:rsidP="00497B9F">
            <w:pPr>
              <w:ind w:left="1540" w:hangingChars="700" w:hanging="1540"/>
              <w:rPr>
                <w:rFonts w:ascii="ＭＳ ゴシック" w:eastAsia="ＭＳ ゴシック" w:hAnsi="ＭＳ ゴシック"/>
                <w:bCs/>
                <w:sz w:val="22"/>
              </w:rPr>
            </w:pPr>
            <w:r>
              <w:rPr>
                <w:rFonts w:ascii="ＭＳ ゴシック" w:eastAsia="ＭＳ ゴシック" w:hAnsi="ＭＳ ゴシック" w:hint="eastAsia"/>
                <w:bCs/>
                <w:sz w:val="22"/>
              </w:rPr>
              <w:t>２</w:t>
            </w:r>
            <w:r w:rsidR="00FF6ED0" w:rsidRPr="00FE1B98">
              <w:rPr>
                <w:rFonts w:ascii="ＭＳ ゴシック" w:eastAsia="ＭＳ ゴシック" w:hAnsi="ＭＳ ゴシック" w:hint="eastAsia"/>
                <w:bCs/>
                <w:sz w:val="22"/>
              </w:rPr>
              <w:t>．</w:t>
            </w:r>
            <w:r w:rsidR="00497B9F">
              <w:rPr>
                <w:rFonts w:ascii="ＭＳ ゴシック" w:eastAsia="ＭＳ ゴシック" w:hAnsi="ＭＳ ゴシック" w:hint="eastAsia"/>
                <w:bCs/>
                <w:sz w:val="22"/>
              </w:rPr>
              <w:t>長寿命化</w:t>
            </w:r>
            <w:r>
              <w:rPr>
                <w:rFonts w:ascii="ＭＳ ゴシック" w:eastAsia="ＭＳ ゴシック" w:hAnsi="ＭＳ ゴシック" w:hint="eastAsia"/>
                <w:bCs/>
                <w:sz w:val="22"/>
              </w:rPr>
              <w:t>：</w:t>
            </w:r>
            <w:r w:rsidR="00497B9F">
              <w:rPr>
                <w:rFonts w:ascii="ＭＳ ゴシック" w:eastAsia="ＭＳ ゴシック" w:hAnsi="ＭＳ ゴシック" w:hint="eastAsia"/>
                <w:bCs/>
                <w:sz w:val="22"/>
              </w:rPr>
              <w:t>安全対策（</w:t>
            </w:r>
            <w:r w:rsidR="00497B9F" w:rsidRPr="00497B9F">
              <w:rPr>
                <w:rFonts w:ascii="ＭＳ ゴシック" w:eastAsia="ＭＳ ゴシック" w:hAnsi="ＭＳ ゴシック" w:hint="eastAsia"/>
                <w:bCs/>
                <w:sz w:val="22"/>
              </w:rPr>
              <w:t>施設の安全</w:t>
            </w:r>
            <w:r w:rsidR="00FB60D9">
              <w:rPr>
                <w:rFonts w:ascii="ＭＳ ゴシック" w:eastAsia="ＭＳ ゴシック" w:hAnsi="ＭＳ ゴシック" w:hint="eastAsia"/>
                <w:bCs/>
                <w:sz w:val="22"/>
              </w:rPr>
              <w:t>及び</w:t>
            </w:r>
            <w:r w:rsidR="00497B9F" w:rsidRPr="00497B9F">
              <w:rPr>
                <w:rFonts w:ascii="ＭＳ ゴシック" w:eastAsia="ＭＳ ゴシック" w:hAnsi="ＭＳ ゴシック" w:hint="eastAsia"/>
                <w:bCs/>
                <w:sz w:val="22"/>
              </w:rPr>
              <w:t>復旧対策</w:t>
            </w:r>
            <w:r w:rsidR="00497B9F">
              <w:rPr>
                <w:rFonts w:ascii="ＭＳ ゴシック" w:eastAsia="ＭＳ ゴシック" w:hAnsi="ＭＳ ゴシック" w:hint="eastAsia"/>
                <w:bCs/>
                <w:sz w:val="22"/>
              </w:rPr>
              <w:t>、</w:t>
            </w:r>
            <w:r w:rsidR="00497B9F" w:rsidRPr="00497B9F">
              <w:rPr>
                <w:rFonts w:ascii="ＭＳ ゴシック" w:eastAsia="ＭＳ ゴシック" w:hAnsi="ＭＳ ゴシック" w:hint="eastAsia"/>
                <w:bCs/>
                <w:sz w:val="22"/>
              </w:rPr>
              <w:t>搬入物の管理</w:t>
            </w:r>
            <w:r w:rsidR="00497B9F">
              <w:rPr>
                <w:rFonts w:ascii="ＭＳ ゴシック" w:eastAsia="ＭＳ ゴシック" w:hAnsi="ＭＳ ゴシック" w:hint="eastAsia"/>
                <w:bCs/>
                <w:sz w:val="22"/>
              </w:rPr>
              <w:t>、モニタリング）</w:t>
            </w:r>
          </w:p>
        </w:tc>
      </w:tr>
      <w:tr w:rsidR="00FF6ED0" w14:paraId="31AEC6EF" w14:textId="77777777" w:rsidTr="00F67B57">
        <w:trPr>
          <w:trHeight w:val="11917"/>
        </w:trPr>
        <w:tc>
          <w:tcPr>
            <w:tcW w:w="8401" w:type="dxa"/>
            <w:tcBorders>
              <w:top w:val="double" w:sz="4" w:space="0" w:color="auto"/>
            </w:tcBorders>
          </w:tcPr>
          <w:p w14:paraId="01213505" w14:textId="77777777" w:rsidR="00B6035B" w:rsidRDefault="00B6035B" w:rsidP="00B6035B">
            <w:pPr>
              <w:tabs>
                <w:tab w:val="left" w:leader="dot" w:pos="420"/>
              </w:tabs>
            </w:pPr>
          </w:p>
          <w:p w14:paraId="71FBACF3" w14:textId="14C3DCCE" w:rsidR="00B6035B" w:rsidRPr="00C924E0" w:rsidRDefault="00C924E0" w:rsidP="00C924E0">
            <w:pPr>
              <w:ind w:left="420" w:hangingChars="200" w:hanging="420"/>
              <w:jc w:val="left"/>
              <w:rPr>
                <w:rFonts w:hAnsi="ＭＳ 明朝"/>
                <w:kern w:val="21"/>
              </w:rPr>
            </w:pPr>
            <w:r>
              <w:rPr>
                <w:rFonts w:hAnsi="ＭＳ 明朝" w:hint="eastAsia"/>
                <w:kern w:val="21"/>
              </w:rPr>
              <w:t>（１）ごみ焼却施設の</w:t>
            </w:r>
            <w:r w:rsidR="00B6035B" w:rsidRPr="000310E4">
              <w:rPr>
                <w:rFonts w:hAnsi="ＭＳ 明朝" w:hint="eastAsia"/>
                <w:kern w:val="21"/>
              </w:rPr>
              <w:t>平常時の稼働に</w:t>
            </w:r>
            <w:r>
              <w:rPr>
                <w:rFonts w:hAnsi="ＭＳ 明朝" w:hint="eastAsia"/>
                <w:kern w:val="21"/>
              </w:rPr>
              <w:t>おいて、</w:t>
            </w:r>
            <w:r w:rsidR="00B6035B" w:rsidRPr="000310E4">
              <w:rPr>
                <w:rFonts w:hAnsi="ＭＳ 明朝" w:hint="eastAsia"/>
                <w:kern w:val="21"/>
              </w:rPr>
              <w:t>機器類の故障等を未然に防ぐための</w:t>
            </w:r>
            <w:r>
              <w:rPr>
                <w:rFonts w:hAnsi="ＭＳ 明朝" w:hint="eastAsia"/>
                <w:kern w:val="21"/>
              </w:rPr>
              <w:t>対策及び</w:t>
            </w:r>
            <w:r w:rsidR="00B6035B" w:rsidRPr="000310E4">
              <w:rPr>
                <w:rFonts w:hAnsi="ＭＳ 明朝" w:hint="eastAsia"/>
                <w:kern w:val="21"/>
              </w:rPr>
              <w:t>万一、</w:t>
            </w:r>
            <w:r>
              <w:rPr>
                <w:rFonts w:hAnsi="ＭＳ 明朝" w:hint="eastAsia"/>
                <w:kern w:val="21"/>
              </w:rPr>
              <w:t>機器類に故障が生じた</w:t>
            </w:r>
            <w:r w:rsidR="00B6035B" w:rsidRPr="000310E4">
              <w:rPr>
                <w:rFonts w:hAnsi="ＭＳ 明朝" w:hint="eastAsia"/>
                <w:kern w:val="21"/>
              </w:rPr>
              <w:t>場合</w:t>
            </w:r>
            <w:r>
              <w:rPr>
                <w:rFonts w:hAnsi="ＭＳ 明朝" w:hint="eastAsia"/>
                <w:kern w:val="21"/>
              </w:rPr>
              <w:t>、</w:t>
            </w:r>
            <w:r w:rsidR="00B6035B" w:rsidRPr="000310E4">
              <w:rPr>
                <w:rFonts w:hAnsi="ＭＳ 明朝" w:hint="eastAsia"/>
                <w:kern w:val="21"/>
              </w:rPr>
              <w:t>早期復旧</w:t>
            </w:r>
            <w:r>
              <w:rPr>
                <w:rFonts w:hAnsi="ＭＳ 明朝" w:hint="eastAsia"/>
                <w:kern w:val="21"/>
              </w:rPr>
              <w:t>する方法</w:t>
            </w:r>
            <w:r w:rsidR="00B6035B" w:rsidRPr="000310E4">
              <w:rPr>
                <w:rFonts w:hAnsi="ＭＳ 明朝" w:hint="eastAsia"/>
                <w:kern w:val="21"/>
              </w:rPr>
              <w:t>について記載</w:t>
            </w:r>
            <w:r w:rsidR="00B6035B">
              <w:rPr>
                <w:rFonts w:hAnsi="ＭＳ 明朝" w:hint="eastAsia"/>
                <w:kern w:val="21"/>
              </w:rPr>
              <w:t>して</w:t>
            </w:r>
            <w:r>
              <w:rPr>
                <w:rFonts w:hAnsi="ＭＳ 明朝" w:hint="eastAsia"/>
                <w:kern w:val="21"/>
              </w:rPr>
              <w:t>くだ</w:t>
            </w:r>
            <w:r w:rsidR="00B6035B">
              <w:rPr>
                <w:rFonts w:hAnsi="ＭＳ 明朝" w:hint="eastAsia"/>
                <w:kern w:val="21"/>
              </w:rPr>
              <w:t>さい</w:t>
            </w:r>
            <w:r w:rsidR="00B6035B" w:rsidRPr="000310E4">
              <w:rPr>
                <w:rFonts w:hAnsi="ＭＳ 明朝" w:hint="eastAsia"/>
                <w:kern w:val="21"/>
              </w:rPr>
              <w:t>。</w:t>
            </w:r>
          </w:p>
          <w:p w14:paraId="5F26CB17" w14:textId="77777777" w:rsidR="00B6035B" w:rsidRPr="000310E4" w:rsidRDefault="00B6035B" w:rsidP="00B6035B"/>
          <w:p w14:paraId="3BC50625" w14:textId="567AE480" w:rsidR="00FF6ED0" w:rsidRPr="00B6035B" w:rsidRDefault="00C924E0" w:rsidP="00C924E0">
            <w:pPr>
              <w:ind w:left="420" w:hangingChars="200" w:hanging="420"/>
            </w:pPr>
            <w:r>
              <w:rPr>
                <w:rFonts w:hAnsi="ＭＳ 明朝" w:hint="eastAsia"/>
                <w:kern w:val="21"/>
              </w:rPr>
              <w:t>（２）</w:t>
            </w:r>
            <w:r w:rsidRPr="00C924E0">
              <w:rPr>
                <w:rFonts w:hAnsi="ＭＳ 明朝" w:hint="eastAsia"/>
                <w:kern w:val="21"/>
              </w:rPr>
              <w:t>処理困難物及び搬入不適物の混入</w:t>
            </w:r>
            <w:r>
              <w:rPr>
                <w:rFonts w:hAnsi="ＭＳ 明朝" w:hint="eastAsia"/>
                <w:kern w:val="21"/>
              </w:rPr>
              <w:t>を</w:t>
            </w:r>
            <w:r w:rsidRPr="00C924E0">
              <w:rPr>
                <w:rFonts w:hAnsi="ＭＳ 明朝" w:hint="eastAsia"/>
                <w:kern w:val="21"/>
              </w:rPr>
              <w:t>防止のための搬入管理方法</w:t>
            </w:r>
            <w:r>
              <w:rPr>
                <w:rFonts w:hAnsi="ＭＳ 明朝" w:hint="eastAsia"/>
                <w:kern w:val="21"/>
              </w:rPr>
              <w:t>を記載してください。</w:t>
            </w:r>
          </w:p>
          <w:p w14:paraId="10897A55" w14:textId="4176EB5F" w:rsidR="00FF6ED0" w:rsidRDefault="00FF6ED0" w:rsidP="00840D53"/>
          <w:p w14:paraId="57CD6582" w14:textId="51FE32CD" w:rsidR="00FF6ED0" w:rsidRPr="00F67B57" w:rsidRDefault="00C924E0" w:rsidP="00FB60D9">
            <w:pPr>
              <w:ind w:left="420" w:hangingChars="200" w:hanging="420"/>
            </w:pPr>
            <w:r>
              <w:rPr>
                <w:rFonts w:hint="eastAsia"/>
              </w:rPr>
              <w:t>（３）</w:t>
            </w:r>
            <w:r w:rsidR="00FB60D9">
              <w:rPr>
                <w:rFonts w:hint="eastAsia"/>
              </w:rPr>
              <w:t>基幹的設備改良工事中及び工事後のセルフモニタリングの内容について記載してください。</w:t>
            </w:r>
          </w:p>
          <w:p w14:paraId="7DBC08E9" w14:textId="77777777" w:rsidR="00FF6ED0" w:rsidRDefault="00FF6ED0" w:rsidP="00840D53"/>
        </w:tc>
      </w:tr>
    </w:tbl>
    <w:p w14:paraId="75DF6D2B" w14:textId="6FB05685" w:rsidR="00F67B57" w:rsidRDefault="005A2143" w:rsidP="00652790">
      <w:r w:rsidRPr="00652790">
        <w:br w:type="page"/>
      </w:r>
    </w:p>
    <w:p w14:paraId="20431AFE" w14:textId="3878C324" w:rsidR="002E44E5" w:rsidRDefault="002E44E5" w:rsidP="002E44E5">
      <w:r>
        <w:rPr>
          <w:rFonts w:hint="eastAsia"/>
        </w:rPr>
        <w:lastRenderedPageBreak/>
        <w:t>（様式</w:t>
      </w:r>
      <w:r w:rsidR="005B7F8B">
        <w:rPr>
          <w:rFonts w:hint="eastAsia"/>
        </w:rPr>
        <w:t>10</w:t>
      </w:r>
      <w:r>
        <w:rPr>
          <w:rFonts w:hint="eastAsia"/>
        </w:rPr>
        <w:t>-</w:t>
      </w:r>
      <w:r w:rsidR="00F67B57">
        <w:rPr>
          <w:rFonts w:hint="eastAsia"/>
        </w:rPr>
        <w:t>２-</w:t>
      </w:r>
      <w:r w:rsidR="00652790">
        <w:rPr>
          <w:rFonts w:hint="eastAsia"/>
        </w:rPr>
        <w:t>３</w:t>
      </w:r>
      <w:r>
        <w:rPr>
          <w:rFonts w:hint="eastAsia"/>
        </w:rPr>
        <w:t>）</w:t>
      </w:r>
      <w:r w:rsidR="00497B9F">
        <w:rPr>
          <w:rFonts w:hint="eastAsia"/>
        </w:rPr>
        <w:t xml:space="preserve">                                                【A4版</w:t>
      </w:r>
      <w:r w:rsidR="006032F8">
        <w:rPr>
          <w:rFonts w:hint="eastAsia"/>
        </w:rPr>
        <w:t>６</w:t>
      </w:r>
      <w:r w:rsidR="00497B9F">
        <w:rPr>
          <w:rFonts w:hint="eastAsia"/>
        </w:rPr>
        <w:t>枚以内】</w:t>
      </w:r>
    </w:p>
    <w:tbl>
      <w:tblPr>
        <w:tblW w:w="84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1"/>
      </w:tblGrid>
      <w:tr w:rsidR="002E44E5" w14:paraId="4F1C827E" w14:textId="77777777" w:rsidTr="00497B9F">
        <w:trPr>
          <w:trHeight w:val="530"/>
        </w:trPr>
        <w:tc>
          <w:tcPr>
            <w:tcW w:w="8401" w:type="dxa"/>
            <w:tcBorders>
              <w:bottom w:val="double" w:sz="4" w:space="0" w:color="auto"/>
            </w:tcBorders>
            <w:vAlign w:val="center"/>
          </w:tcPr>
          <w:p w14:paraId="496F54FE" w14:textId="5B6F6B88" w:rsidR="002E44E5" w:rsidRPr="002E44E5" w:rsidRDefault="0087554F" w:rsidP="00FC36EE">
            <w:pPr>
              <w:rPr>
                <w:rFonts w:eastAsia="ＭＳ ゴシック"/>
                <w:color w:val="000000"/>
                <w:sz w:val="22"/>
              </w:rPr>
            </w:pPr>
            <w:r>
              <w:rPr>
                <w:rFonts w:ascii="ＭＳ ゴシック" w:eastAsia="ＭＳ ゴシック" w:hAnsi="ＭＳ ゴシック" w:hint="eastAsia"/>
                <w:bCs/>
                <w:sz w:val="22"/>
              </w:rPr>
              <w:t>２</w:t>
            </w:r>
            <w:r w:rsidR="002E44E5" w:rsidRPr="002E44E5">
              <w:rPr>
                <w:rFonts w:ascii="ＭＳ ゴシック" w:eastAsia="ＭＳ ゴシック" w:hAnsi="ＭＳ ゴシック" w:hint="eastAsia"/>
                <w:bCs/>
                <w:sz w:val="22"/>
              </w:rPr>
              <w:t>．</w:t>
            </w:r>
            <w:ins w:id="0" w:author="長友 あゆみ" w:date="2025-05-11T11:59:00Z">
              <w:r w:rsidR="00AC01AF">
                <w:rPr>
                  <w:rFonts w:ascii="ＭＳ ゴシック" w:eastAsia="ＭＳ ゴシック" w:hAnsi="ＭＳ ゴシック" w:hint="eastAsia"/>
                  <w:bCs/>
                  <w:sz w:val="22"/>
                </w:rPr>
                <w:t>長寿命化</w:t>
              </w:r>
            </w:ins>
            <w:del w:id="1" w:author="長友 あゆみ" w:date="2025-05-11T11:59:00Z">
              <w:r w:rsidR="002C6655" w:rsidDel="00AC01AF">
                <w:rPr>
                  <w:rFonts w:ascii="ＭＳ ゴシック" w:eastAsia="ＭＳ ゴシック" w:hAnsi="ＭＳ ゴシック" w:hint="eastAsia"/>
                  <w:bCs/>
                  <w:sz w:val="22"/>
                </w:rPr>
                <w:delText>延命化</w:delText>
              </w:r>
            </w:del>
            <w:r>
              <w:rPr>
                <w:rFonts w:ascii="ＭＳ ゴシック" w:eastAsia="ＭＳ ゴシック" w:hAnsi="ＭＳ ゴシック" w:hint="eastAsia"/>
                <w:bCs/>
                <w:sz w:val="22"/>
              </w:rPr>
              <w:t>：長寿命化対策（</w:t>
            </w:r>
            <w:r w:rsidRPr="0087554F">
              <w:rPr>
                <w:rFonts w:ascii="ＭＳ ゴシック" w:eastAsia="ＭＳ ゴシック" w:hAnsi="ＭＳ ゴシック" w:hint="eastAsia"/>
                <w:bCs/>
                <w:sz w:val="22"/>
              </w:rPr>
              <w:t>ハード面の工夫</w:t>
            </w:r>
            <w:r>
              <w:rPr>
                <w:rFonts w:ascii="ＭＳ ゴシック" w:eastAsia="ＭＳ ゴシック" w:hAnsi="ＭＳ ゴシック" w:hint="eastAsia"/>
                <w:bCs/>
                <w:sz w:val="22"/>
              </w:rPr>
              <w:t>、</w:t>
            </w:r>
            <w:r w:rsidRPr="0087554F">
              <w:rPr>
                <w:rFonts w:ascii="ＭＳ ゴシック" w:eastAsia="ＭＳ ゴシック" w:hAnsi="ＭＳ ゴシック" w:hint="eastAsia"/>
                <w:bCs/>
                <w:sz w:val="22"/>
              </w:rPr>
              <w:t>運営管理面の工夫</w:t>
            </w:r>
            <w:r>
              <w:rPr>
                <w:rFonts w:ascii="ＭＳ ゴシック" w:eastAsia="ＭＳ ゴシック" w:hAnsi="ＭＳ ゴシック" w:hint="eastAsia"/>
                <w:bCs/>
                <w:sz w:val="22"/>
              </w:rPr>
              <w:t>）</w:t>
            </w:r>
          </w:p>
        </w:tc>
      </w:tr>
      <w:tr w:rsidR="002E44E5" w14:paraId="6984A6DC" w14:textId="77777777" w:rsidTr="00FB60D9">
        <w:trPr>
          <w:trHeight w:val="11917"/>
        </w:trPr>
        <w:tc>
          <w:tcPr>
            <w:tcW w:w="8401" w:type="dxa"/>
            <w:tcBorders>
              <w:top w:val="double" w:sz="4" w:space="0" w:color="auto"/>
            </w:tcBorders>
          </w:tcPr>
          <w:p w14:paraId="13C6FD09" w14:textId="77777777" w:rsidR="002E44E5" w:rsidRDefault="002E44E5" w:rsidP="00840D53"/>
          <w:p w14:paraId="410EA2B4" w14:textId="034C6A69" w:rsidR="002E44E5" w:rsidRPr="00F67B57" w:rsidRDefault="0087554F" w:rsidP="00F67B57">
            <w:pPr>
              <w:ind w:firstLineChars="100" w:firstLine="210"/>
              <w:rPr>
                <w:rFonts w:hAnsi="ＭＳ 明朝"/>
                <w:kern w:val="21"/>
              </w:rPr>
            </w:pPr>
            <w:r>
              <w:rPr>
                <w:rFonts w:hint="eastAsia"/>
              </w:rPr>
              <w:t>ごみ焼却</w:t>
            </w:r>
            <w:r w:rsidR="00B6035B" w:rsidRPr="002C6655">
              <w:rPr>
                <w:rFonts w:hint="eastAsia"/>
              </w:rPr>
              <w:t>施設の長寿命化に関して、設計・建設計画、</w:t>
            </w:r>
            <w:r>
              <w:rPr>
                <w:rFonts w:hint="eastAsia"/>
              </w:rPr>
              <w:t>管理運営</w:t>
            </w:r>
            <w:r w:rsidR="00B6035B" w:rsidRPr="002C6655">
              <w:rPr>
                <w:rFonts w:hint="eastAsia"/>
              </w:rPr>
              <w:t>計画において配慮した特筆すべき事項を記載して</w:t>
            </w:r>
            <w:r w:rsidR="00C13D02">
              <w:rPr>
                <w:rFonts w:hint="eastAsia"/>
              </w:rPr>
              <w:t>くだ</w:t>
            </w:r>
            <w:r w:rsidR="00B6035B" w:rsidRPr="002C6655">
              <w:rPr>
                <w:rFonts w:hint="eastAsia"/>
              </w:rPr>
              <w:t>さい。</w:t>
            </w:r>
          </w:p>
        </w:tc>
      </w:tr>
    </w:tbl>
    <w:p w14:paraId="3F8F94A6" w14:textId="38916203" w:rsidR="004C3D50" w:rsidRPr="003B4FA5" w:rsidRDefault="004C3D50" w:rsidP="00093FB9">
      <w:pPr>
        <w:adjustRightInd w:val="0"/>
      </w:pPr>
    </w:p>
    <w:p w14:paraId="0246869D" w14:textId="24A2CAE3" w:rsidR="00C80435" w:rsidRPr="0087554F" w:rsidRDefault="004C3D50" w:rsidP="004C3D50">
      <w:pPr>
        <w:rPr>
          <w:rFonts w:hAnsi="ＭＳ 明朝"/>
        </w:rPr>
      </w:pPr>
      <w:r>
        <w:rPr>
          <w:sz w:val="18"/>
        </w:rPr>
        <w:br w:type="page"/>
      </w:r>
      <w:r w:rsidR="00C80435">
        <w:rPr>
          <w:rFonts w:hint="eastAsia"/>
        </w:rPr>
        <w:lastRenderedPageBreak/>
        <w:t>（様式</w:t>
      </w:r>
      <w:r w:rsidR="005B7F8B">
        <w:rPr>
          <w:rFonts w:hint="eastAsia"/>
        </w:rPr>
        <w:t>10</w:t>
      </w:r>
      <w:r w:rsidR="00C80435">
        <w:rPr>
          <w:rFonts w:hint="eastAsia"/>
        </w:rPr>
        <w:t>-</w:t>
      </w:r>
      <w:r w:rsidR="0087554F">
        <w:rPr>
          <w:rFonts w:hint="eastAsia"/>
        </w:rPr>
        <w:t>３</w:t>
      </w:r>
      <w:r w:rsidR="00BD0A5A">
        <w:rPr>
          <w:rFonts w:hint="eastAsia"/>
        </w:rPr>
        <w:t>-</w:t>
      </w:r>
      <w:r w:rsidR="0087554F">
        <w:rPr>
          <w:rFonts w:hint="eastAsia"/>
        </w:rPr>
        <w:t>１</w:t>
      </w:r>
      <w:r w:rsidR="00C80435">
        <w:rPr>
          <w:rFonts w:hint="eastAsia"/>
        </w:rPr>
        <w:t>）</w:t>
      </w:r>
      <w:r w:rsidR="0087554F">
        <w:rPr>
          <w:rFonts w:hint="eastAsia"/>
        </w:rPr>
        <w:t xml:space="preserve">     　　　　　　　　　　　　　　　　　　　　　 【A4版</w:t>
      </w:r>
      <w:r w:rsidR="006032F8">
        <w:rPr>
          <w:rFonts w:hint="eastAsia"/>
        </w:rPr>
        <w:t>５</w:t>
      </w:r>
      <w:r w:rsidR="0087554F">
        <w:rPr>
          <w:rFonts w:hint="eastAsia"/>
        </w:rPr>
        <w:t>枚以内】</w:t>
      </w:r>
    </w:p>
    <w:tbl>
      <w:tblPr>
        <w:tblW w:w="84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1"/>
      </w:tblGrid>
      <w:tr w:rsidR="00C80435" w14:paraId="2DFEA693" w14:textId="77777777" w:rsidTr="00497B9F">
        <w:trPr>
          <w:trHeight w:val="511"/>
        </w:trPr>
        <w:tc>
          <w:tcPr>
            <w:tcW w:w="8401" w:type="dxa"/>
            <w:tcBorders>
              <w:bottom w:val="double" w:sz="4" w:space="0" w:color="auto"/>
            </w:tcBorders>
            <w:vAlign w:val="center"/>
          </w:tcPr>
          <w:p w14:paraId="66A6F47F" w14:textId="38FB1E23" w:rsidR="00C80435" w:rsidRPr="00C80435" w:rsidRDefault="0075408D" w:rsidP="005F035B">
            <w:pPr>
              <w:rPr>
                <w:rFonts w:eastAsia="ＭＳ ゴシック"/>
                <w:color w:val="000000"/>
                <w:sz w:val="22"/>
              </w:rPr>
            </w:pPr>
            <w:r>
              <w:rPr>
                <w:rFonts w:eastAsia="ＭＳ ゴシック" w:hint="eastAsia"/>
                <w:color w:val="000000"/>
                <w:sz w:val="22"/>
              </w:rPr>
              <w:t>３</w:t>
            </w:r>
            <w:r w:rsidR="00C80435" w:rsidRPr="00C80435">
              <w:rPr>
                <w:rFonts w:eastAsia="ＭＳ ゴシック" w:hint="eastAsia"/>
                <w:color w:val="000000"/>
                <w:sz w:val="22"/>
              </w:rPr>
              <w:t>．</w:t>
            </w:r>
            <w:r w:rsidRPr="0075408D">
              <w:rPr>
                <w:rFonts w:eastAsia="ＭＳ ゴシック" w:hint="eastAsia"/>
                <w:color w:val="000000"/>
                <w:sz w:val="22"/>
              </w:rPr>
              <w:t>地域のエネルギーセンター</w:t>
            </w:r>
            <w:r>
              <w:rPr>
                <w:rFonts w:eastAsia="ＭＳ ゴシック" w:hint="eastAsia"/>
                <w:color w:val="000000"/>
                <w:sz w:val="22"/>
              </w:rPr>
              <w:t>：</w:t>
            </w:r>
            <w:r w:rsidR="005F035B">
              <w:rPr>
                <w:rFonts w:eastAsia="ＭＳ ゴシック" w:hint="eastAsia"/>
                <w:color w:val="000000"/>
                <w:sz w:val="22"/>
              </w:rPr>
              <w:t>余熱利用</w:t>
            </w:r>
            <w:r>
              <w:rPr>
                <w:rFonts w:eastAsia="ＭＳ ゴシック" w:hint="eastAsia"/>
                <w:color w:val="000000"/>
                <w:sz w:val="22"/>
              </w:rPr>
              <w:t>（発電効率）</w:t>
            </w:r>
          </w:p>
        </w:tc>
      </w:tr>
      <w:tr w:rsidR="00C80435" w14:paraId="01E34B4F" w14:textId="77777777" w:rsidTr="0087554F">
        <w:trPr>
          <w:trHeight w:val="11803"/>
        </w:trPr>
        <w:tc>
          <w:tcPr>
            <w:tcW w:w="8401" w:type="dxa"/>
            <w:tcBorders>
              <w:top w:val="double" w:sz="4" w:space="0" w:color="auto"/>
              <w:bottom w:val="single" w:sz="4" w:space="0" w:color="auto"/>
            </w:tcBorders>
          </w:tcPr>
          <w:p w14:paraId="1D49183E" w14:textId="77777777" w:rsidR="00C80435" w:rsidRPr="00731DD3" w:rsidRDefault="00C80435" w:rsidP="00840D53"/>
          <w:p w14:paraId="7787C1F5" w14:textId="40D804AC" w:rsidR="00B6035B" w:rsidRDefault="0075408D" w:rsidP="00B6035B">
            <w:pPr>
              <w:ind w:firstLine="216"/>
            </w:pPr>
            <w:r>
              <w:rPr>
                <w:rFonts w:hint="eastAsia"/>
              </w:rPr>
              <w:t>ごみ焼却施設における発電効率は</w:t>
            </w:r>
            <w:r w:rsidRPr="0075408D">
              <w:rPr>
                <w:rFonts w:hint="eastAsia"/>
              </w:rPr>
              <w:t>新設施設と同じ基準</w:t>
            </w:r>
            <w:r>
              <w:rPr>
                <w:rFonts w:hint="eastAsia"/>
              </w:rPr>
              <w:t>（16.5％）</w:t>
            </w:r>
            <w:r w:rsidRPr="0075408D">
              <w:rPr>
                <w:rFonts w:hint="eastAsia"/>
              </w:rPr>
              <w:t>をクリアすることを目標とし</w:t>
            </w:r>
            <w:r>
              <w:rPr>
                <w:rFonts w:hint="eastAsia"/>
              </w:rPr>
              <w:t>、発電効</w:t>
            </w:r>
            <w:r w:rsidR="00B6035B">
              <w:rPr>
                <w:rFonts w:hint="eastAsia"/>
              </w:rPr>
              <w:t>率を向上させるための方策</w:t>
            </w:r>
            <w:r w:rsidR="0087554F">
              <w:rPr>
                <w:rFonts w:hint="eastAsia"/>
              </w:rPr>
              <w:t>及び期待できる発電効率</w:t>
            </w:r>
            <w:r w:rsidR="00B6035B">
              <w:rPr>
                <w:rFonts w:hint="eastAsia"/>
              </w:rPr>
              <w:t>を記載して</w:t>
            </w:r>
            <w:r w:rsidR="00C13D02">
              <w:rPr>
                <w:rFonts w:hint="eastAsia"/>
              </w:rPr>
              <w:t>くだ</w:t>
            </w:r>
            <w:r w:rsidR="00B6035B">
              <w:rPr>
                <w:rFonts w:hint="eastAsia"/>
              </w:rPr>
              <w:t>さい。</w:t>
            </w:r>
          </w:p>
          <w:p w14:paraId="22328BD9" w14:textId="456D2636" w:rsidR="0069565E" w:rsidRDefault="0069565E" w:rsidP="0069565E">
            <w:r>
              <w:rPr>
                <w:rFonts w:hint="eastAsia"/>
              </w:rPr>
              <w:t xml:space="preserve">　・算定式を</w:t>
            </w:r>
            <w:r w:rsidR="0087554F">
              <w:rPr>
                <w:rFonts w:hint="eastAsia"/>
              </w:rPr>
              <w:t>記載すること</w:t>
            </w:r>
          </w:p>
          <w:p w14:paraId="7F467CEA" w14:textId="6172E656" w:rsidR="0087554F" w:rsidRDefault="0069565E" w:rsidP="0069565E">
            <w:pPr>
              <w:ind w:left="630" w:hangingChars="300" w:hanging="630"/>
            </w:pPr>
            <w:r>
              <w:rPr>
                <w:rFonts w:hint="eastAsia"/>
              </w:rPr>
              <w:t xml:space="preserve">　・施設の運転計画を考慮して算出すること</w:t>
            </w:r>
          </w:p>
          <w:p w14:paraId="56B1E677" w14:textId="278B9CCB" w:rsidR="00C80435" w:rsidRDefault="0069565E" w:rsidP="0087554F">
            <w:pPr>
              <w:ind w:leftChars="200" w:left="630" w:hangingChars="100" w:hanging="210"/>
            </w:pPr>
            <w:r>
              <w:rPr>
                <w:rFonts w:hint="eastAsia"/>
              </w:rPr>
              <w:t>なお、ごみの焼却量は年間</w:t>
            </w:r>
            <w:r w:rsidR="000935A1" w:rsidRPr="000935A1">
              <w:t>47</w:t>
            </w:r>
            <w:r w:rsidR="000935A1">
              <w:rPr>
                <w:rFonts w:hint="eastAsia"/>
              </w:rPr>
              <w:t>,</w:t>
            </w:r>
            <w:r w:rsidR="000935A1" w:rsidRPr="000935A1">
              <w:t>736</w:t>
            </w:r>
            <w:r>
              <w:rPr>
                <w:rFonts w:hint="eastAsia"/>
              </w:rPr>
              <w:t>ｔ</w:t>
            </w:r>
            <w:r w:rsidR="0087554F">
              <w:rPr>
                <w:rFonts w:hint="eastAsia"/>
              </w:rPr>
              <w:t>（令和14年度）と</w:t>
            </w:r>
            <w:r>
              <w:rPr>
                <w:rFonts w:hint="eastAsia"/>
              </w:rPr>
              <w:t>すること</w:t>
            </w:r>
          </w:p>
        </w:tc>
      </w:tr>
    </w:tbl>
    <w:p w14:paraId="23431608" w14:textId="77777777" w:rsidR="0087554F" w:rsidRDefault="0087554F" w:rsidP="00BD0A5A"/>
    <w:p w14:paraId="5806613C" w14:textId="1AEF5340" w:rsidR="00BD0A5A" w:rsidRDefault="00BD0A5A" w:rsidP="00BD0A5A">
      <w:pPr>
        <w:rPr>
          <w:rFonts w:hAnsi="ＭＳ 明朝"/>
        </w:rPr>
      </w:pPr>
      <w:r>
        <w:rPr>
          <w:rFonts w:hint="eastAsia"/>
        </w:rPr>
        <w:lastRenderedPageBreak/>
        <w:t>（様式</w:t>
      </w:r>
      <w:r w:rsidR="005B7F8B">
        <w:rPr>
          <w:rFonts w:hint="eastAsia"/>
        </w:rPr>
        <w:t>10</w:t>
      </w:r>
      <w:r>
        <w:rPr>
          <w:rFonts w:hint="eastAsia"/>
        </w:rPr>
        <w:t>-</w:t>
      </w:r>
      <w:r w:rsidR="00912241">
        <w:rPr>
          <w:rFonts w:hint="eastAsia"/>
        </w:rPr>
        <w:t>４</w:t>
      </w:r>
      <w:r>
        <w:rPr>
          <w:rFonts w:hint="eastAsia"/>
        </w:rPr>
        <w:t>-</w:t>
      </w:r>
      <w:r w:rsidR="00912241">
        <w:rPr>
          <w:rFonts w:hint="eastAsia"/>
        </w:rPr>
        <w:t>１</w:t>
      </w:r>
      <w:r>
        <w:rPr>
          <w:rFonts w:hint="eastAsia"/>
        </w:rPr>
        <w:t>）</w:t>
      </w:r>
      <w:r w:rsidR="0075408D">
        <w:rPr>
          <w:rFonts w:hint="eastAsia"/>
        </w:rPr>
        <w:t xml:space="preserve">                                                【A4版</w:t>
      </w:r>
      <w:r w:rsidR="006032F8">
        <w:rPr>
          <w:rFonts w:hint="eastAsia"/>
        </w:rPr>
        <w:t>２</w:t>
      </w:r>
      <w:r w:rsidR="0075408D">
        <w:rPr>
          <w:rFonts w:hint="eastAsia"/>
        </w:rPr>
        <w:t>枚以内】</w:t>
      </w:r>
    </w:p>
    <w:tbl>
      <w:tblPr>
        <w:tblW w:w="84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1"/>
      </w:tblGrid>
      <w:tr w:rsidR="00BD0A5A" w14:paraId="7E5D7A22" w14:textId="77777777" w:rsidTr="00497B9F">
        <w:trPr>
          <w:trHeight w:val="511"/>
        </w:trPr>
        <w:tc>
          <w:tcPr>
            <w:tcW w:w="8401" w:type="dxa"/>
            <w:tcBorders>
              <w:bottom w:val="double" w:sz="4" w:space="0" w:color="auto"/>
            </w:tcBorders>
            <w:vAlign w:val="center"/>
          </w:tcPr>
          <w:p w14:paraId="627D5CC9" w14:textId="452F8857" w:rsidR="00BD0A5A" w:rsidRPr="00C80435" w:rsidRDefault="00912241" w:rsidP="005F035B">
            <w:pPr>
              <w:rPr>
                <w:rFonts w:eastAsia="ＭＳ ゴシック"/>
                <w:color w:val="000000"/>
                <w:sz w:val="22"/>
              </w:rPr>
            </w:pPr>
            <w:r>
              <w:rPr>
                <w:rFonts w:eastAsia="ＭＳ ゴシック" w:hint="eastAsia"/>
                <w:color w:val="000000"/>
                <w:sz w:val="22"/>
              </w:rPr>
              <w:t>４</w:t>
            </w:r>
            <w:r w:rsidR="00BD0A5A" w:rsidRPr="00C80435">
              <w:rPr>
                <w:rFonts w:eastAsia="ＭＳ ゴシック" w:hint="eastAsia"/>
                <w:color w:val="000000"/>
                <w:sz w:val="22"/>
              </w:rPr>
              <w:t>．</w:t>
            </w:r>
            <w:r w:rsidRPr="00912241">
              <w:rPr>
                <w:rFonts w:eastAsia="ＭＳ ゴシック" w:hint="eastAsia"/>
                <w:color w:val="000000"/>
                <w:sz w:val="22"/>
              </w:rPr>
              <w:t>最終処分量の削減・資源化</w:t>
            </w:r>
            <w:r>
              <w:rPr>
                <w:rFonts w:eastAsia="ＭＳ ゴシック" w:hint="eastAsia"/>
                <w:color w:val="000000"/>
                <w:sz w:val="22"/>
              </w:rPr>
              <w:t>：</w:t>
            </w:r>
            <w:r w:rsidRPr="00912241">
              <w:rPr>
                <w:rFonts w:eastAsia="ＭＳ ゴシック" w:hint="eastAsia"/>
                <w:color w:val="000000"/>
                <w:sz w:val="22"/>
              </w:rPr>
              <w:t>焼却残渣の発生抑制</w:t>
            </w:r>
          </w:p>
        </w:tc>
      </w:tr>
      <w:tr w:rsidR="00BD0A5A" w14:paraId="3401E993" w14:textId="77777777" w:rsidTr="0075408D">
        <w:trPr>
          <w:trHeight w:val="11945"/>
        </w:trPr>
        <w:tc>
          <w:tcPr>
            <w:tcW w:w="8401" w:type="dxa"/>
            <w:tcBorders>
              <w:top w:val="double" w:sz="4" w:space="0" w:color="auto"/>
              <w:bottom w:val="single" w:sz="4" w:space="0" w:color="auto"/>
            </w:tcBorders>
          </w:tcPr>
          <w:p w14:paraId="3176BE83" w14:textId="77777777" w:rsidR="00BD0A5A" w:rsidRDefault="00BD0A5A" w:rsidP="00424028">
            <w:pPr>
              <w:ind w:right="225"/>
            </w:pPr>
          </w:p>
          <w:p w14:paraId="39595AEC" w14:textId="31E1F98E" w:rsidR="00BD0A5A" w:rsidRPr="00652790" w:rsidRDefault="0069565E" w:rsidP="00652790">
            <w:pPr>
              <w:ind w:firstLineChars="100" w:firstLine="210"/>
              <w:rPr>
                <w:rFonts w:hAnsi="ＭＳ 明朝"/>
                <w:kern w:val="21"/>
              </w:rPr>
            </w:pPr>
            <w:r w:rsidRPr="004D3769">
              <w:rPr>
                <w:rFonts w:hAnsi="ＭＳ 明朝" w:hint="eastAsia"/>
                <w:kern w:val="21"/>
              </w:rPr>
              <w:t>焼却灰等</w:t>
            </w:r>
            <w:r w:rsidR="00912241">
              <w:rPr>
                <w:rFonts w:hAnsi="ＭＳ 明朝" w:hint="eastAsia"/>
                <w:kern w:val="21"/>
              </w:rPr>
              <w:t>の発生を抑制するための対策</w:t>
            </w:r>
            <w:r w:rsidR="0075408D">
              <w:rPr>
                <w:rFonts w:hAnsi="ＭＳ 明朝" w:hint="eastAsia"/>
                <w:kern w:val="21"/>
              </w:rPr>
              <w:t>及び期待できる効果</w:t>
            </w:r>
            <w:r w:rsidRPr="004D3769">
              <w:rPr>
                <w:rFonts w:hAnsi="ＭＳ 明朝" w:hint="eastAsia"/>
                <w:kern w:val="21"/>
              </w:rPr>
              <w:t>を記載して</w:t>
            </w:r>
            <w:r w:rsidR="00912241">
              <w:rPr>
                <w:rFonts w:hAnsi="ＭＳ 明朝" w:hint="eastAsia"/>
                <w:kern w:val="21"/>
              </w:rPr>
              <w:t>くだ</w:t>
            </w:r>
            <w:r w:rsidRPr="004D3769">
              <w:rPr>
                <w:rFonts w:hAnsi="ＭＳ 明朝" w:hint="eastAsia"/>
                <w:kern w:val="21"/>
              </w:rPr>
              <w:t>さい。</w:t>
            </w:r>
          </w:p>
        </w:tc>
      </w:tr>
    </w:tbl>
    <w:p w14:paraId="52DFF9AB" w14:textId="77777777" w:rsidR="0075408D" w:rsidRDefault="0075408D" w:rsidP="00D35DC1"/>
    <w:p w14:paraId="5803334D" w14:textId="1F591206" w:rsidR="00652790" w:rsidRDefault="00652790" w:rsidP="00652790">
      <w:pPr>
        <w:rPr>
          <w:rFonts w:hAnsi="ＭＳ 明朝"/>
        </w:rPr>
      </w:pPr>
      <w:r>
        <w:rPr>
          <w:rFonts w:hint="eastAsia"/>
        </w:rPr>
        <w:lastRenderedPageBreak/>
        <w:t>（様式10-４-２）                                                【A4版</w:t>
      </w:r>
      <w:r w:rsidR="006032F8">
        <w:rPr>
          <w:rFonts w:hint="eastAsia"/>
        </w:rPr>
        <w:t>２</w:t>
      </w:r>
      <w:r>
        <w:rPr>
          <w:rFonts w:hint="eastAsia"/>
        </w:rPr>
        <w:t>枚以内】</w:t>
      </w:r>
    </w:p>
    <w:tbl>
      <w:tblPr>
        <w:tblW w:w="84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1"/>
      </w:tblGrid>
      <w:tr w:rsidR="00652790" w14:paraId="19EBF0CF" w14:textId="77777777" w:rsidTr="00441863">
        <w:trPr>
          <w:trHeight w:val="511"/>
        </w:trPr>
        <w:tc>
          <w:tcPr>
            <w:tcW w:w="8401" w:type="dxa"/>
            <w:tcBorders>
              <w:bottom w:val="double" w:sz="4" w:space="0" w:color="auto"/>
            </w:tcBorders>
            <w:vAlign w:val="center"/>
          </w:tcPr>
          <w:p w14:paraId="0DD405B7" w14:textId="69A9D449" w:rsidR="00652790" w:rsidRPr="00C80435" w:rsidRDefault="00652790" w:rsidP="00441863">
            <w:pPr>
              <w:rPr>
                <w:rFonts w:eastAsia="ＭＳ ゴシック"/>
                <w:color w:val="000000"/>
                <w:sz w:val="22"/>
              </w:rPr>
            </w:pPr>
            <w:r>
              <w:rPr>
                <w:rFonts w:eastAsia="ＭＳ ゴシック" w:hint="eastAsia"/>
                <w:color w:val="000000"/>
                <w:sz w:val="22"/>
              </w:rPr>
              <w:t>４</w:t>
            </w:r>
            <w:r w:rsidRPr="00C80435">
              <w:rPr>
                <w:rFonts w:eastAsia="ＭＳ ゴシック" w:hint="eastAsia"/>
                <w:color w:val="000000"/>
                <w:sz w:val="22"/>
              </w:rPr>
              <w:t>．</w:t>
            </w:r>
            <w:r w:rsidRPr="00912241">
              <w:rPr>
                <w:rFonts w:eastAsia="ＭＳ ゴシック" w:hint="eastAsia"/>
                <w:color w:val="000000"/>
                <w:sz w:val="22"/>
              </w:rPr>
              <w:t>最終処分量の削減・資源化</w:t>
            </w:r>
            <w:r>
              <w:rPr>
                <w:rFonts w:eastAsia="ＭＳ ゴシック" w:hint="eastAsia"/>
                <w:color w:val="000000"/>
                <w:sz w:val="22"/>
              </w:rPr>
              <w:t>：</w:t>
            </w:r>
            <w:r w:rsidRPr="00912241">
              <w:rPr>
                <w:rFonts w:eastAsia="ＭＳ ゴシック" w:hint="eastAsia"/>
                <w:color w:val="000000"/>
                <w:sz w:val="22"/>
              </w:rPr>
              <w:t>長期的な資源化の確保</w:t>
            </w:r>
          </w:p>
        </w:tc>
      </w:tr>
      <w:tr w:rsidR="00652790" w14:paraId="6B0732A8" w14:textId="77777777" w:rsidTr="00441863">
        <w:trPr>
          <w:trHeight w:val="11945"/>
        </w:trPr>
        <w:tc>
          <w:tcPr>
            <w:tcW w:w="8401" w:type="dxa"/>
            <w:tcBorders>
              <w:top w:val="double" w:sz="4" w:space="0" w:color="auto"/>
              <w:bottom w:val="single" w:sz="4" w:space="0" w:color="auto"/>
            </w:tcBorders>
          </w:tcPr>
          <w:p w14:paraId="0B81F8F0" w14:textId="77777777" w:rsidR="00652790" w:rsidRDefault="00652790" w:rsidP="00441863">
            <w:pPr>
              <w:ind w:right="225"/>
            </w:pPr>
          </w:p>
          <w:p w14:paraId="3BC4EAFB" w14:textId="352B9E81" w:rsidR="00652790" w:rsidRPr="00912241" w:rsidRDefault="00652790" w:rsidP="00652790">
            <w:pPr>
              <w:ind w:firstLineChars="100" w:firstLine="210"/>
              <w:rPr>
                <w:rFonts w:hAnsi="ＭＳ 明朝"/>
                <w:kern w:val="21"/>
              </w:rPr>
            </w:pPr>
            <w:r>
              <w:rPr>
                <w:rFonts w:hAnsi="ＭＳ 明朝" w:hint="eastAsia"/>
                <w:kern w:val="21"/>
              </w:rPr>
              <w:t>管理運営期間、焼却灰等の資源化を確実に行うための</w:t>
            </w:r>
            <w:r>
              <w:rPr>
                <w:rFonts w:hint="eastAsia"/>
              </w:rPr>
              <w:t>バックアップ対策の内容について記載してください。</w:t>
            </w:r>
          </w:p>
          <w:p w14:paraId="0C776E03" w14:textId="08CAF7C3" w:rsidR="00652790" w:rsidRDefault="00652790" w:rsidP="00441863">
            <w:r>
              <w:rPr>
                <w:rFonts w:hint="eastAsia"/>
              </w:rPr>
              <w:t xml:space="preserve">　・提案する資源化方法でのバックアップ体制の有無</w:t>
            </w:r>
          </w:p>
          <w:p w14:paraId="5CC41FDC" w14:textId="6D8FA9DC" w:rsidR="00652790" w:rsidRDefault="00652790" w:rsidP="00441863">
            <w:pPr>
              <w:ind w:right="225"/>
            </w:pPr>
            <w:r>
              <w:rPr>
                <w:rFonts w:hint="eastAsia"/>
              </w:rPr>
              <w:t xml:space="preserve">　・提案以外の資源化方法によるバックアップ体制の有無</w:t>
            </w:r>
          </w:p>
        </w:tc>
      </w:tr>
    </w:tbl>
    <w:p w14:paraId="0E2F3AEA" w14:textId="77777777" w:rsidR="00652790" w:rsidRDefault="00652790" w:rsidP="00652790"/>
    <w:p w14:paraId="3873784B" w14:textId="4488D66F" w:rsidR="00D35DC1" w:rsidRDefault="00D35DC1" w:rsidP="00D35DC1">
      <w:r>
        <w:rPr>
          <w:rFonts w:hint="eastAsia"/>
        </w:rPr>
        <w:lastRenderedPageBreak/>
        <w:t>（様式</w:t>
      </w:r>
      <w:r w:rsidR="005B7F8B">
        <w:rPr>
          <w:rFonts w:hint="eastAsia"/>
        </w:rPr>
        <w:t>10</w:t>
      </w:r>
      <w:r w:rsidR="009A1022">
        <w:rPr>
          <w:rFonts w:hint="eastAsia"/>
        </w:rPr>
        <w:t>-</w:t>
      </w:r>
      <w:r w:rsidR="0069565E">
        <w:rPr>
          <w:rFonts w:hint="eastAsia"/>
        </w:rPr>
        <w:t>５</w:t>
      </w:r>
      <w:r w:rsidR="00A07528">
        <w:rPr>
          <w:rFonts w:hint="eastAsia"/>
        </w:rPr>
        <w:t>-</w:t>
      </w:r>
      <w:r w:rsidR="00652790">
        <w:rPr>
          <w:rFonts w:hint="eastAsia"/>
        </w:rPr>
        <w:t>１</w:t>
      </w:r>
      <w:r>
        <w:rPr>
          <w:rFonts w:hint="eastAsia"/>
        </w:rPr>
        <w:t>）</w:t>
      </w:r>
      <w:r w:rsidR="0075408D">
        <w:rPr>
          <w:rFonts w:hint="eastAsia"/>
        </w:rPr>
        <w:t xml:space="preserve">                                                【A4版</w:t>
      </w:r>
      <w:r w:rsidR="006032F8">
        <w:rPr>
          <w:rFonts w:hint="eastAsia"/>
        </w:rPr>
        <w:t>３</w:t>
      </w:r>
      <w:r w:rsidR="0075408D">
        <w:rPr>
          <w:rFonts w:hint="eastAsia"/>
        </w:rPr>
        <w:t>枚以内】</w:t>
      </w:r>
    </w:p>
    <w:tbl>
      <w:tblPr>
        <w:tblW w:w="84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1"/>
      </w:tblGrid>
      <w:tr w:rsidR="00D35DC1" w14:paraId="1EBE24B6" w14:textId="77777777" w:rsidTr="00497B9F">
        <w:trPr>
          <w:trHeight w:val="530"/>
        </w:trPr>
        <w:tc>
          <w:tcPr>
            <w:tcW w:w="8401" w:type="dxa"/>
            <w:tcBorders>
              <w:bottom w:val="double" w:sz="4" w:space="0" w:color="auto"/>
            </w:tcBorders>
            <w:vAlign w:val="center"/>
          </w:tcPr>
          <w:p w14:paraId="40DAA379" w14:textId="7979D022" w:rsidR="00D35DC1" w:rsidRPr="009A1022" w:rsidRDefault="0069565E" w:rsidP="006842D2">
            <w:pPr>
              <w:rPr>
                <w:rFonts w:eastAsia="ＭＳ ゴシック"/>
                <w:color w:val="000000"/>
                <w:sz w:val="22"/>
              </w:rPr>
            </w:pPr>
            <w:r>
              <w:rPr>
                <w:rFonts w:ascii="ＭＳ ゴシック" w:eastAsia="ＭＳ ゴシック" w:hAnsi="ＭＳ ゴシック" w:hint="eastAsia"/>
                <w:bCs/>
                <w:sz w:val="22"/>
              </w:rPr>
              <w:t>５</w:t>
            </w:r>
            <w:r w:rsidR="006842D2" w:rsidRPr="009A1022">
              <w:rPr>
                <w:rFonts w:ascii="ＭＳ ゴシック" w:eastAsia="ＭＳ ゴシック" w:hAnsi="ＭＳ ゴシック" w:hint="eastAsia"/>
                <w:bCs/>
                <w:sz w:val="22"/>
              </w:rPr>
              <w:t>．</w:t>
            </w:r>
            <w:r w:rsidRPr="0069565E">
              <w:rPr>
                <w:rFonts w:ascii="ＭＳ ゴシック" w:eastAsia="ＭＳ ゴシック" w:hAnsi="ＭＳ ゴシック" w:hint="eastAsia"/>
                <w:bCs/>
                <w:sz w:val="22"/>
              </w:rPr>
              <w:t>災害時の施設機能の確保と防災拠点への関与</w:t>
            </w:r>
            <w:r w:rsidR="005F035B">
              <w:rPr>
                <w:rFonts w:ascii="ＭＳ ゴシック" w:eastAsia="ＭＳ ゴシック" w:hAnsi="ＭＳ ゴシック" w:hint="eastAsia"/>
                <w:bCs/>
                <w:sz w:val="22"/>
              </w:rPr>
              <w:t>：</w:t>
            </w:r>
            <w:r>
              <w:rPr>
                <w:rFonts w:ascii="ＭＳ ゴシック" w:eastAsia="ＭＳ ゴシック" w:hAnsi="ＭＳ ゴシック" w:hint="eastAsia"/>
                <w:bCs/>
                <w:sz w:val="22"/>
              </w:rPr>
              <w:t>自然災害対策</w:t>
            </w:r>
          </w:p>
        </w:tc>
      </w:tr>
      <w:tr w:rsidR="00D35DC1" w14:paraId="03660179" w14:textId="77777777" w:rsidTr="0087554F">
        <w:trPr>
          <w:trHeight w:val="11917"/>
        </w:trPr>
        <w:tc>
          <w:tcPr>
            <w:tcW w:w="8401" w:type="dxa"/>
            <w:tcBorders>
              <w:top w:val="double" w:sz="4" w:space="0" w:color="auto"/>
            </w:tcBorders>
          </w:tcPr>
          <w:p w14:paraId="7FF03784" w14:textId="77777777" w:rsidR="0069565E" w:rsidRDefault="0069565E" w:rsidP="0069565E">
            <w:pPr>
              <w:tabs>
                <w:tab w:val="left" w:leader="dot" w:pos="420"/>
              </w:tabs>
            </w:pPr>
          </w:p>
          <w:p w14:paraId="277D3751" w14:textId="08939768" w:rsidR="0069565E" w:rsidRDefault="0069565E" w:rsidP="00652790">
            <w:pPr>
              <w:ind w:firstLineChars="100" w:firstLine="210"/>
            </w:pPr>
            <w:r>
              <w:rPr>
                <w:rFonts w:hint="eastAsia"/>
              </w:rPr>
              <w:t>自然災害対策として以下の事項について記載して</w:t>
            </w:r>
            <w:r w:rsidR="00912241">
              <w:rPr>
                <w:rFonts w:hint="eastAsia"/>
              </w:rPr>
              <w:t>くだ</w:t>
            </w:r>
            <w:r>
              <w:rPr>
                <w:rFonts w:hint="eastAsia"/>
              </w:rPr>
              <w:t>さい。</w:t>
            </w:r>
          </w:p>
          <w:p w14:paraId="09BFE4B6" w14:textId="5B690426" w:rsidR="0069565E" w:rsidRDefault="0069565E" w:rsidP="0069565E">
            <w:pPr>
              <w:ind w:leftChars="154" w:left="323"/>
            </w:pPr>
            <w:r>
              <w:rPr>
                <w:rFonts w:hint="eastAsia"/>
              </w:rPr>
              <w:t>①</w:t>
            </w:r>
            <w:r w:rsidR="00912241">
              <w:rPr>
                <w:rFonts w:hint="eastAsia"/>
              </w:rPr>
              <w:t xml:space="preserve"> </w:t>
            </w:r>
            <w:r w:rsidRPr="002C6655">
              <w:rPr>
                <w:rFonts w:hint="eastAsia"/>
              </w:rPr>
              <w:t>設計・建設において配慮した事項</w:t>
            </w:r>
          </w:p>
          <w:p w14:paraId="65E4538C" w14:textId="66FFAC17" w:rsidR="00D35DC1" w:rsidRDefault="0069565E" w:rsidP="00652790">
            <w:pPr>
              <w:ind w:leftChars="154" w:left="533" w:hangingChars="100" w:hanging="210"/>
            </w:pPr>
            <w:r>
              <w:rPr>
                <w:rFonts w:hint="eastAsia"/>
              </w:rPr>
              <w:t>②</w:t>
            </w:r>
            <w:r w:rsidR="00912241">
              <w:rPr>
                <w:rFonts w:hint="eastAsia"/>
              </w:rPr>
              <w:t xml:space="preserve"> </w:t>
            </w:r>
            <w:r w:rsidRPr="002C6655">
              <w:rPr>
                <w:rFonts w:hint="eastAsia"/>
              </w:rPr>
              <w:t>本施設の</w:t>
            </w:r>
            <w:r w:rsidR="00912241">
              <w:rPr>
                <w:rFonts w:hint="eastAsia"/>
              </w:rPr>
              <w:t>管理運営</w:t>
            </w:r>
            <w:r w:rsidRPr="002C6655">
              <w:rPr>
                <w:rFonts w:hint="eastAsia"/>
              </w:rPr>
              <w:t>において配慮した事項（緊急時の指揮命令系統・連絡体制、訓練など）</w:t>
            </w:r>
          </w:p>
        </w:tc>
      </w:tr>
    </w:tbl>
    <w:p w14:paraId="269BD1D4" w14:textId="60B216CB" w:rsidR="00B6035B" w:rsidRDefault="00B6035B" w:rsidP="00B6035B">
      <w:pPr>
        <w:adjustRightInd w:val="0"/>
      </w:pPr>
    </w:p>
    <w:p w14:paraId="68F3DCBD" w14:textId="44EC0ACF" w:rsidR="00652790" w:rsidRDefault="00652790" w:rsidP="00652790">
      <w:r>
        <w:rPr>
          <w:rFonts w:hint="eastAsia"/>
        </w:rPr>
        <w:lastRenderedPageBreak/>
        <w:t>（様式10-５-２）                                                【A4版</w:t>
      </w:r>
      <w:r w:rsidR="006032F8">
        <w:rPr>
          <w:rFonts w:hint="eastAsia"/>
        </w:rPr>
        <w:t>１</w:t>
      </w:r>
      <w:r>
        <w:rPr>
          <w:rFonts w:hint="eastAsia"/>
        </w:rPr>
        <w:t>枚以内】</w:t>
      </w:r>
    </w:p>
    <w:tbl>
      <w:tblPr>
        <w:tblW w:w="84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1"/>
      </w:tblGrid>
      <w:tr w:rsidR="00652790" w14:paraId="2D831584" w14:textId="77777777" w:rsidTr="00441863">
        <w:trPr>
          <w:trHeight w:val="530"/>
        </w:trPr>
        <w:tc>
          <w:tcPr>
            <w:tcW w:w="8401" w:type="dxa"/>
            <w:tcBorders>
              <w:bottom w:val="double" w:sz="4" w:space="0" w:color="auto"/>
            </w:tcBorders>
            <w:vAlign w:val="center"/>
          </w:tcPr>
          <w:p w14:paraId="6E682C94" w14:textId="568A06B6" w:rsidR="00652790" w:rsidRPr="009A1022" w:rsidRDefault="00652790" w:rsidP="00441863">
            <w:pPr>
              <w:rPr>
                <w:rFonts w:eastAsia="ＭＳ ゴシック"/>
                <w:color w:val="000000"/>
                <w:sz w:val="22"/>
              </w:rPr>
            </w:pPr>
            <w:r>
              <w:rPr>
                <w:rFonts w:ascii="ＭＳ ゴシック" w:eastAsia="ＭＳ ゴシック" w:hAnsi="ＭＳ ゴシック" w:hint="eastAsia"/>
                <w:bCs/>
                <w:sz w:val="22"/>
              </w:rPr>
              <w:t>５</w:t>
            </w:r>
            <w:r w:rsidRPr="009A1022">
              <w:rPr>
                <w:rFonts w:ascii="ＭＳ ゴシック" w:eastAsia="ＭＳ ゴシック" w:hAnsi="ＭＳ ゴシック" w:hint="eastAsia"/>
                <w:bCs/>
                <w:sz w:val="22"/>
              </w:rPr>
              <w:t>．</w:t>
            </w:r>
            <w:r w:rsidRPr="0069565E">
              <w:rPr>
                <w:rFonts w:ascii="ＭＳ ゴシック" w:eastAsia="ＭＳ ゴシック" w:hAnsi="ＭＳ ゴシック" w:hint="eastAsia"/>
                <w:bCs/>
                <w:sz w:val="22"/>
              </w:rPr>
              <w:t>災害時の施設機能の確保と防災拠点への関与</w:t>
            </w:r>
            <w:r>
              <w:rPr>
                <w:rFonts w:ascii="ＭＳ ゴシック" w:eastAsia="ＭＳ ゴシック" w:hAnsi="ＭＳ ゴシック" w:hint="eastAsia"/>
                <w:bCs/>
                <w:sz w:val="22"/>
              </w:rPr>
              <w:t>：防災拠点への関与</w:t>
            </w:r>
          </w:p>
        </w:tc>
      </w:tr>
      <w:tr w:rsidR="00652790" w14:paraId="31648F41" w14:textId="77777777" w:rsidTr="00441863">
        <w:trPr>
          <w:trHeight w:val="11917"/>
        </w:trPr>
        <w:tc>
          <w:tcPr>
            <w:tcW w:w="8401" w:type="dxa"/>
            <w:tcBorders>
              <w:top w:val="double" w:sz="4" w:space="0" w:color="auto"/>
            </w:tcBorders>
          </w:tcPr>
          <w:p w14:paraId="18DD2439" w14:textId="77777777" w:rsidR="00652790" w:rsidRDefault="00652790" w:rsidP="00441863">
            <w:pPr>
              <w:tabs>
                <w:tab w:val="left" w:leader="dot" w:pos="420"/>
              </w:tabs>
            </w:pPr>
          </w:p>
          <w:p w14:paraId="5B85A700" w14:textId="0830505C" w:rsidR="00652790" w:rsidRDefault="00652790" w:rsidP="00652790">
            <w:pPr>
              <w:ind w:firstLineChars="100" w:firstLine="210"/>
            </w:pPr>
            <w:r w:rsidRPr="00912241">
              <w:rPr>
                <w:rFonts w:hint="eastAsia"/>
              </w:rPr>
              <w:t>災害時に市内防災拠点へ、施設のエネルギーを供給</w:t>
            </w:r>
            <w:r>
              <w:rPr>
                <w:rFonts w:hint="eastAsia"/>
              </w:rPr>
              <w:t>するための方策を記載してください。</w:t>
            </w:r>
          </w:p>
        </w:tc>
      </w:tr>
    </w:tbl>
    <w:p w14:paraId="6280240C" w14:textId="77777777" w:rsidR="00652790" w:rsidRPr="00652790" w:rsidRDefault="00652790" w:rsidP="00B6035B">
      <w:pPr>
        <w:adjustRightInd w:val="0"/>
      </w:pPr>
    </w:p>
    <w:p w14:paraId="4179C34C" w14:textId="7CDD7A15" w:rsidR="00093FB9" w:rsidRPr="000F0974" w:rsidRDefault="00093FB9" w:rsidP="00093FB9">
      <w:pPr>
        <w:adjustRightInd w:val="0"/>
      </w:pPr>
      <w:r w:rsidRPr="00247A51">
        <w:rPr>
          <w:rFonts w:hint="eastAsia"/>
        </w:rPr>
        <w:lastRenderedPageBreak/>
        <w:t>（様式</w:t>
      </w:r>
      <w:r>
        <w:rPr>
          <w:rFonts w:hint="eastAsia"/>
        </w:rPr>
        <w:t>10</w:t>
      </w:r>
      <w:r w:rsidRPr="00247A51">
        <w:rPr>
          <w:rFonts w:hint="eastAsia"/>
        </w:rPr>
        <w:t>-</w:t>
      </w:r>
      <w:r>
        <w:rPr>
          <w:rFonts w:hint="eastAsia"/>
        </w:rPr>
        <w:t>６</w:t>
      </w:r>
      <w:r w:rsidRPr="00247A51">
        <w:rPr>
          <w:rFonts w:hint="eastAsia"/>
        </w:rPr>
        <w:t>-</w:t>
      </w:r>
      <w:r>
        <w:rPr>
          <w:rFonts w:hint="eastAsia"/>
        </w:rPr>
        <w:t>１</w:t>
      </w:r>
      <w:r w:rsidRPr="00247A51">
        <w:rPr>
          <w:rFonts w:hint="eastAsia"/>
        </w:rPr>
        <w:t>）</w:t>
      </w:r>
      <w:r>
        <w:rPr>
          <w:rFonts w:hint="eastAsia"/>
        </w:rPr>
        <w:t xml:space="preserve">                                                【A4版</w:t>
      </w:r>
      <w:r w:rsidR="006032F8">
        <w:rPr>
          <w:rFonts w:hint="eastAsia"/>
        </w:rPr>
        <w:t>２</w:t>
      </w:r>
      <w:r>
        <w:rPr>
          <w:rFonts w:hint="eastAsia"/>
        </w:rPr>
        <w:t>枚以内】</w:t>
      </w:r>
    </w:p>
    <w:tbl>
      <w:tblPr>
        <w:tblW w:w="84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1"/>
      </w:tblGrid>
      <w:tr w:rsidR="00093FB9" w14:paraId="5355366F" w14:textId="77777777" w:rsidTr="00441863">
        <w:trPr>
          <w:trHeight w:val="530"/>
        </w:trPr>
        <w:tc>
          <w:tcPr>
            <w:tcW w:w="8401" w:type="dxa"/>
            <w:tcBorders>
              <w:bottom w:val="double" w:sz="4" w:space="0" w:color="auto"/>
            </w:tcBorders>
            <w:vAlign w:val="center"/>
          </w:tcPr>
          <w:p w14:paraId="7745FF04" w14:textId="09B67ACB" w:rsidR="00093FB9" w:rsidRPr="00C80435" w:rsidRDefault="00093FB9" w:rsidP="00441863">
            <w:pPr>
              <w:rPr>
                <w:rFonts w:eastAsia="ＭＳ ゴシック"/>
                <w:color w:val="000000"/>
                <w:sz w:val="22"/>
              </w:rPr>
            </w:pPr>
            <w:r>
              <w:rPr>
                <w:rFonts w:ascii="ＭＳ ゴシック" w:eastAsia="ＭＳ ゴシック" w:hAnsi="ＭＳ ゴシック" w:hint="eastAsia"/>
                <w:bCs/>
                <w:sz w:val="22"/>
              </w:rPr>
              <w:t>６．その他：環境配慮</w:t>
            </w:r>
          </w:p>
        </w:tc>
      </w:tr>
      <w:tr w:rsidR="00093FB9" w14:paraId="7E4B6C69" w14:textId="77777777" w:rsidTr="00F67B57">
        <w:trPr>
          <w:trHeight w:val="11917"/>
        </w:trPr>
        <w:tc>
          <w:tcPr>
            <w:tcW w:w="8401" w:type="dxa"/>
            <w:tcBorders>
              <w:top w:val="double" w:sz="4" w:space="0" w:color="auto"/>
            </w:tcBorders>
          </w:tcPr>
          <w:p w14:paraId="6B349C9D" w14:textId="77777777" w:rsidR="00093FB9" w:rsidRDefault="00093FB9" w:rsidP="00093FB9">
            <w:pPr>
              <w:rPr>
                <w:rFonts w:hAnsi="ＭＳ 明朝"/>
                <w:kern w:val="21"/>
              </w:rPr>
            </w:pPr>
          </w:p>
          <w:p w14:paraId="2462D328" w14:textId="3D128355" w:rsidR="00093FB9" w:rsidRPr="0075408D" w:rsidRDefault="00093FB9" w:rsidP="0075408D">
            <w:pPr>
              <w:ind w:firstLineChars="100" w:firstLine="210"/>
              <w:rPr>
                <w:rFonts w:hAnsi="ＭＳ 明朝"/>
                <w:kern w:val="21"/>
              </w:rPr>
            </w:pPr>
            <w:r>
              <w:rPr>
                <w:rFonts w:hAnsi="ＭＳ 明朝" w:hint="eastAsia"/>
                <w:kern w:val="21"/>
              </w:rPr>
              <w:t>基幹的設備改良工事後の管理運営期間中</w:t>
            </w:r>
            <w:r>
              <w:rPr>
                <w:rFonts w:hAnsi="ＭＳ 明朝"/>
                <w:kern w:val="21"/>
              </w:rPr>
              <w:t>における</w:t>
            </w:r>
            <w:r>
              <w:rPr>
                <w:rFonts w:hAnsi="ＭＳ 明朝" w:hint="eastAsia"/>
                <w:kern w:val="21"/>
              </w:rPr>
              <w:t>騒音・振動、悪臭対策を記載してください。</w:t>
            </w:r>
          </w:p>
        </w:tc>
      </w:tr>
    </w:tbl>
    <w:p w14:paraId="3D4839FC" w14:textId="2E8AF1E8" w:rsidR="00093FB9" w:rsidRDefault="00093FB9" w:rsidP="00093FB9">
      <w:pPr>
        <w:adjustRightInd w:val="0"/>
      </w:pPr>
      <w:r>
        <w:rPr>
          <w:sz w:val="18"/>
        </w:rPr>
        <w:br w:type="page"/>
      </w:r>
    </w:p>
    <w:p w14:paraId="68B57BBD" w14:textId="4FAA9BBB" w:rsidR="00093FB9" w:rsidRPr="000F0974" w:rsidRDefault="00093FB9" w:rsidP="00093FB9">
      <w:pPr>
        <w:adjustRightInd w:val="0"/>
      </w:pPr>
      <w:r w:rsidRPr="00247A51">
        <w:rPr>
          <w:rFonts w:hint="eastAsia"/>
        </w:rPr>
        <w:lastRenderedPageBreak/>
        <w:t>（様式</w:t>
      </w:r>
      <w:r>
        <w:rPr>
          <w:rFonts w:hint="eastAsia"/>
        </w:rPr>
        <w:t>10</w:t>
      </w:r>
      <w:r w:rsidRPr="00247A51">
        <w:rPr>
          <w:rFonts w:hint="eastAsia"/>
        </w:rPr>
        <w:t>-</w:t>
      </w:r>
      <w:r>
        <w:rPr>
          <w:rFonts w:hint="eastAsia"/>
        </w:rPr>
        <w:t>６</w:t>
      </w:r>
      <w:r w:rsidRPr="00247A51">
        <w:rPr>
          <w:rFonts w:hint="eastAsia"/>
        </w:rPr>
        <w:t>-</w:t>
      </w:r>
      <w:r>
        <w:rPr>
          <w:rFonts w:hint="eastAsia"/>
        </w:rPr>
        <w:t>２</w:t>
      </w:r>
      <w:r w:rsidRPr="00247A51">
        <w:rPr>
          <w:rFonts w:hint="eastAsia"/>
        </w:rPr>
        <w:t>）</w:t>
      </w:r>
      <w:r>
        <w:rPr>
          <w:rFonts w:hint="eastAsia"/>
        </w:rPr>
        <w:t xml:space="preserve">                                                【A4版</w:t>
      </w:r>
      <w:r w:rsidR="006032F8">
        <w:rPr>
          <w:rFonts w:hint="eastAsia"/>
        </w:rPr>
        <w:t>４</w:t>
      </w:r>
      <w:r>
        <w:rPr>
          <w:rFonts w:hint="eastAsia"/>
        </w:rPr>
        <w:t>枚以内】</w:t>
      </w:r>
    </w:p>
    <w:tbl>
      <w:tblPr>
        <w:tblW w:w="84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1"/>
      </w:tblGrid>
      <w:tr w:rsidR="00093FB9" w14:paraId="0E25C0F3" w14:textId="77777777" w:rsidTr="00441863">
        <w:trPr>
          <w:trHeight w:val="530"/>
        </w:trPr>
        <w:tc>
          <w:tcPr>
            <w:tcW w:w="8401" w:type="dxa"/>
            <w:tcBorders>
              <w:bottom w:val="double" w:sz="4" w:space="0" w:color="auto"/>
            </w:tcBorders>
            <w:vAlign w:val="center"/>
          </w:tcPr>
          <w:p w14:paraId="1558E3BF" w14:textId="7450817E" w:rsidR="00093FB9" w:rsidRPr="00C80435" w:rsidRDefault="00093FB9" w:rsidP="00441863">
            <w:pPr>
              <w:rPr>
                <w:rFonts w:eastAsia="ＭＳ ゴシック"/>
                <w:color w:val="000000"/>
                <w:sz w:val="22"/>
              </w:rPr>
            </w:pPr>
            <w:r>
              <w:rPr>
                <w:rFonts w:ascii="ＭＳ ゴシック" w:eastAsia="ＭＳ ゴシック" w:hAnsi="ＭＳ ゴシック" w:hint="eastAsia"/>
                <w:bCs/>
                <w:sz w:val="22"/>
              </w:rPr>
              <w:t>６．その他：環境学習</w:t>
            </w:r>
          </w:p>
        </w:tc>
      </w:tr>
      <w:tr w:rsidR="00093FB9" w14:paraId="6B157E7B" w14:textId="77777777" w:rsidTr="00F67B57">
        <w:trPr>
          <w:trHeight w:val="11775"/>
        </w:trPr>
        <w:tc>
          <w:tcPr>
            <w:tcW w:w="8401" w:type="dxa"/>
            <w:tcBorders>
              <w:top w:val="double" w:sz="4" w:space="0" w:color="auto"/>
            </w:tcBorders>
          </w:tcPr>
          <w:p w14:paraId="5967E458" w14:textId="77777777" w:rsidR="00093FB9" w:rsidRDefault="00093FB9" w:rsidP="00441863"/>
          <w:p w14:paraId="38A9F47F" w14:textId="69F725AA" w:rsidR="00093FB9" w:rsidRPr="0075408D" w:rsidRDefault="00705A94" w:rsidP="00652790">
            <w:pPr>
              <w:ind w:firstLineChars="100" w:firstLine="210"/>
              <w:rPr>
                <w:rFonts w:hAnsi="ＭＳ 明朝"/>
                <w:kern w:val="21"/>
              </w:rPr>
            </w:pPr>
            <w:r w:rsidRPr="00705A94">
              <w:rPr>
                <w:rFonts w:hAnsi="ＭＳ 明朝" w:hint="eastAsia"/>
                <w:kern w:val="21"/>
              </w:rPr>
              <w:t>環境啓発設備の拡充を図る</w:t>
            </w:r>
            <w:r>
              <w:rPr>
                <w:rFonts w:hAnsi="ＭＳ 明朝" w:hint="eastAsia"/>
                <w:kern w:val="21"/>
              </w:rPr>
              <w:t>ために、ごみ焼却施設及び管理棟の限られた空間の活用方法について記載してください。</w:t>
            </w:r>
          </w:p>
        </w:tc>
      </w:tr>
    </w:tbl>
    <w:p w14:paraId="32A2266D" w14:textId="7D59149E" w:rsidR="00093FB9" w:rsidRPr="000F0974" w:rsidRDefault="00093FB9" w:rsidP="00093FB9">
      <w:pPr>
        <w:adjustRightInd w:val="0"/>
      </w:pPr>
      <w:r>
        <w:rPr>
          <w:sz w:val="18"/>
        </w:rPr>
        <w:br w:type="page"/>
      </w:r>
      <w:r w:rsidRPr="00247A51">
        <w:rPr>
          <w:rFonts w:hint="eastAsia"/>
        </w:rPr>
        <w:lastRenderedPageBreak/>
        <w:t>（様式</w:t>
      </w:r>
      <w:r>
        <w:rPr>
          <w:rFonts w:hint="eastAsia"/>
        </w:rPr>
        <w:t>10</w:t>
      </w:r>
      <w:r w:rsidRPr="00247A51">
        <w:rPr>
          <w:rFonts w:hint="eastAsia"/>
        </w:rPr>
        <w:t>-</w:t>
      </w:r>
      <w:r>
        <w:rPr>
          <w:rFonts w:hint="eastAsia"/>
        </w:rPr>
        <w:t>６</w:t>
      </w:r>
      <w:r w:rsidRPr="00247A51">
        <w:rPr>
          <w:rFonts w:hint="eastAsia"/>
        </w:rPr>
        <w:t>-</w:t>
      </w:r>
      <w:r>
        <w:rPr>
          <w:rFonts w:hint="eastAsia"/>
        </w:rPr>
        <w:t>３</w:t>
      </w:r>
      <w:r w:rsidRPr="00247A51">
        <w:rPr>
          <w:rFonts w:hint="eastAsia"/>
        </w:rPr>
        <w:t>）</w:t>
      </w:r>
      <w:r>
        <w:rPr>
          <w:rFonts w:hint="eastAsia"/>
        </w:rPr>
        <w:t xml:space="preserve">　　　　　　　　　　　　　　　　　　　　　 　　 　【A4版</w:t>
      </w:r>
      <w:r w:rsidR="006032F8">
        <w:rPr>
          <w:rFonts w:hint="eastAsia"/>
        </w:rPr>
        <w:t>２</w:t>
      </w:r>
      <w:r>
        <w:rPr>
          <w:rFonts w:hint="eastAsia"/>
        </w:rPr>
        <w:t>枚以内】</w:t>
      </w:r>
    </w:p>
    <w:tbl>
      <w:tblPr>
        <w:tblW w:w="84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1"/>
      </w:tblGrid>
      <w:tr w:rsidR="00093FB9" w14:paraId="198894F3" w14:textId="77777777" w:rsidTr="00441863">
        <w:trPr>
          <w:trHeight w:val="530"/>
        </w:trPr>
        <w:tc>
          <w:tcPr>
            <w:tcW w:w="8401" w:type="dxa"/>
            <w:tcBorders>
              <w:bottom w:val="double" w:sz="4" w:space="0" w:color="auto"/>
            </w:tcBorders>
            <w:vAlign w:val="center"/>
          </w:tcPr>
          <w:p w14:paraId="11A8F340" w14:textId="3262A1E9" w:rsidR="00093FB9" w:rsidRPr="00C80435" w:rsidRDefault="00093FB9" w:rsidP="00441863">
            <w:pPr>
              <w:rPr>
                <w:rFonts w:eastAsia="ＭＳ ゴシック"/>
                <w:color w:val="000000"/>
                <w:sz w:val="22"/>
              </w:rPr>
            </w:pPr>
            <w:r>
              <w:rPr>
                <w:rFonts w:ascii="ＭＳ ゴシック" w:eastAsia="ＭＳ ゴシック" w:hAnsi="ＭＳ ゴシック" w:hint="eastAsia"/>
                <w:bCs/>
                <w:sz w:val="22"/>
              </w:rPr>
              <w:t>６．その他：</w:t>
            </w:r>
            <w:r w:rsidR="00652790">
              <w:rPr>
                <w:rFonts w:ascii="ＭＳ ゴシック" w:eastAsia="ＭＳ ゴシック" w:hAnsi="ＭＳ ゴシック" w:hint="eastAsia"/>
                <w:bCs/>
                <w:sz w:val="22"/>
              </w:rPr>
              <w:t>住民交流</w:t>
            </w:r>
          </w:p>
        </w:tc>
      </w:tr>
      <w:tr w:rsidR="00093FB9" w14:paraId="17120872" w14:textId="77777777" w:rsidTr="0087554F">
        <w:trPr>
          <w:trHeight w:val="11775"/>
        </w:trPr>
        <w:tc>
          <w:tcPr>
            <w:tcW w:w="8401" w:type="dxa"/>
            <w:tcBorders>
              <w:top w:val="double" w:sz="4" w:space="0" w:color="auto"/>
            </w:tcBorders>
          </w:tcPr>
          <w:p w14:paraId="27C6F8AF" w14:textId="77777777" w:rsidR="00093FB9" w:rsidRDefault="00093FB9" w:rsidP="00441863">
            <w:pPr>
              <w:ind w:firstLineChars="100" w:firstLine="210"/>
            </w:pPr>
          </w:p>
          <w:p w14:paraId="1CA23D2F" w14:textId="5C255222" w:rsidR="00093FB9" w:rsidRDefault="00652790" w:rsidP="0075408D">
            <w:pPr>
              <w:ind w:firstLineChars="100" w:firstLine="210"/>
            </w:pPr>
            <w:r>
              <w:rPr>
                <w:rFonts w:hAnsi="ＭＳ 明朝" w:hint="eastAsia"/>
                <w:kern w:val="21"/>
              </w:rPr>
              <w:t>環境啓発</w:t>
            </w:r>
            <w:r w:rsidRPr="00F45286">
              <w:rPr>
                <w:rFonts w:hAnsi="ＭＳ 明朝" w:hint="eastAsia"/>
                <w:kern w:val="21"/>
              </w:rPr>
              <w:t>設備</w:t>
            </w:r>
            <w:r>
              <w:rPr>
                <w:rFonts w:hAnsi="ＭＳ 明朝" w:hint="eastAsia"/>
                <w:kern w:val="21"/>
              </w:rPr>
              <w:t>及び見学者説明用度品は</w:t>
            </w:r>
            <w:r w:rsidRPr="00F45286">
              <w:rPr>
                <w:rFonts w:hAnsi="ＭＳ 明朝" w:hint="eastAsia"/>
                <w:kern w:val="21"/>
              </w:rPr>
              <w:t>、</w:t>
            </w:r>
            <w:r>
              <w:rPr>
                <w:rFonts w:hAnsi="ＭＳ 明朝" w:hint="eastAsia"/>
                <w:kern w:val="21"/>
              </w:rPr>
              <w:t>主に</w:t>
            </w:r>
            <w:r w:rsidRPr="00F45286">
              <w:rPr>
                <w:rFonts w:hAnsi="ＭＳ 明朝" w:hint="eastAsia"/>
                <w:kern w:val="21"/>
              </w:rPr>
              <w:t>小学生</w:t>
            </w:r>
            <w:r>
              <w:rPr>
                <w:rFonts w:hAnsi="ＭＳ 明朝" w:hint="eastAsia"/>
                <w:kern w:val="21"/>
              </w:rPr>
              <w:t>を</w:t>
            </w:r>
            <w:r w:rsidRPr="00F45286">
              <w:rPr>
                <w:rFonts w:hAnsi="ＭＳ 明朝" w:hint="eastAsia"/>
                <w:kern w:val="21"/>
              </w:rPr>
              <w:t>対象とし</w:t>
            </w:r>
            <w:r>
              <w:rPr>
                <w:rFonts w:hAnsi="ＭＳ 明朝" w:hint="eastAsia"/>
                <w:kern w:val="21"/>
              </w:rPr>
              <w:t>た</w:t>
            </w:r>
            <w:r w:rsidRPr="00F45286">
              <w:rPr>
                <w:rFonts w:hAnsi="ＭＳ 明朝" w:hint="eastAsia"/>
                <w:kern w:val="21"/>
              </w:rPr>
              <w:t>３Ｒ</w:t>
            </w:r>
            <w:r>
              <w:rPr>
                <w:rFonts w:hAnsi="ＭＳ 明朝" w:hint="eastAsia"/>
                <w:kern w:val="21"/>
              </w:rPr>
              <w:t>の促進や本施設の機能・役割を紹介するための特徴的な設備や工夫、これらの内容の陳腐化対策</w:t>
            </w:r>
            <w:r w:rsidRPr="00F45286">
              <w:rPr>
                <w:rFonts w:hAnsi="ＭＳ 明朝" w:hint="eastAsia"/>
                <w:kern w:val="21"/>
              </w:rPr>
              <w:t>を記載して</w:t>
            </w:r>
            <w:r w:rsidR="00C13D02">
              <w:rPr>
                <w:rFonts w:hAnsi="ＭＳ 明朝" w:hint="eastAsia"/>
                <w:kern w:val="21"/>
              </w:rPr>
              <w:t>くだ</w:t>
            </w:r>
            <w:r w:rsidRPr="00F45286">
              <w:rPr>
                <w:rFonts w:hAnsi="ＭＳ 明朝" w:hint="eastAsia"/>
                <w:kern w:val="21"/>
              </w:rPr>
              <w:t>さい。</w:t>
            </w:r>
          </w:p>
        </w:tc>
      </w:tr>
    </w:tbl>
    <w:p w14:paraId="582D9B8E" w14:textId="77777777" w:rsidR="00093FB9" w:rsidRDefault="00093FB9" w:rsidP="00B6035B">
      <w:pPr>
        <w:adjustRightInd w:val="0"/>
      </w:pPr>
    </w:p>
    <w:p w14:paraId="38B81970" w14:textId="2F5FBA67" w:rsidR="00652790" w:rsidRPr="000F0974" w:rsidRDefault="00652790" w:rsidP="00652790">
      <w:pPr>
        <w:adjustRightInd w:val="0"/>
      </w:pPr>
      <w:r w:rsidRPr="00247A51">
        <w:rPr>
          <w:rFonts w:hint="eastAsia"/>
        </w:rPr>
        <w:lastRenderedPageBreak/>
        <w:t>（様式</w:t>
      </w:r>
      <w:r>
        <w:rPr>
          <w:rFonts w:hint="eastAsia"/>
        </w:rPr>
        <w:t>10</w:t>
      </w:r>
      <w:r w:rsidRPr="00247A51">
        <w:rPr>
          <w:rFonts w:hint="eastAsia"/>
        </w:rPr>
        <w:t>-</w:t>
      </w:r>
      <w:r>
        <w:rPr>
          <w:rFonts w:hint="eastAsia"/>
        </w:rPr>
        <w:t>６</w:t>
      </w:r>
      <w:r w:rsidRPr="00247A51">
        <w:rPr>
          <w:rFonts w:hint="eastAsia"/>
        </w:rPr>
        <w:t>-</w:t>
      </w:r>
      <w:r>
        <w:rPr>
          <w:rFonts w:hint="eastAsia"/>
        </w:rPr>
        <w:t>４</w:t>
      </w:r>
      <w:r w:rsidRPr="00247A51">
        <w:rPr>
          <w:rFonts w:hint="eastAsia"/>
        </w:rPr>
        <w:t>）</w:t>
      </w:r>
      <w:r>
        <w:rPr>
          <w:rFonts w:hint="eastAsia"/>
        </w:rPr>
        <w:t xml:space="preserve">　　　　　　　　　　　　　　　　　　　　　 　　 　【A4版</w:t>
      </w:r>
      <w:r w:rsidR="006032F8">
        <w:rPr>
          <w:rFonts w:hint="eastAsia"/>
        </w:rPr>
        <w:t>２</w:t>
      </w:r>
      <w:r>
        <w:rPr>
          <w:rFonts w:hint="eastAsia"/>
        </w:rPr>
        <w:t>枚以内】</w:t>
      </w:r>
    </w:p>
    <w:tbl>
      <w:tblPr>
        <w:tblW w:w="84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1"/>
      </w:tblGrid>
      <w:tr w:rsidR="00652790" w14:paraId="72342745" w14:textId="77777777" w:rsidTr="00441863">
        <w:trPr>
          <w:trHeight w:val="530"/>
        </w:trPr>
        <w:tc>
          <w:tcPr>
            <w:tcW w:w="8401" w:type="dxa"/>
            <w:tcBorders>
              <w:bottom w:val="double" w:sz="4" w:space="0" w:color="auto"/>
            </w:tcBorders>
            <w:vAlign w:val="center"/>
          </w:tcPr>
          <w:p w14:paraId="09B4A53F" w14:textId="77777777" w:rsidR="00652790" w:rsidRPr="00C80435" w:rsidRDefault="00652790" w:rsidP="00441863">
            <w:pPr>
              <w:rPr>
                <w:rFonts w:eastAsia="ＭＳ ゴシック"/>
                <w:color w:val="000000"/>
                <w:sz w:val="22"/>
              </w:rPr>
            </w:pPr>
            <w:r>
              <w:rPr>
                <w:rFonts w:ascii="ＭＳ ゴシック" w:eastAsia="ＭＳ ゴシック" w:hAnsi="ＭＳ ゴシック" w:hint="eastAsia"/>
                <w:bCs/>
                <w:sz w:val="22"/>
              </w:rPr>
              <w:t>６．その他：地元貢献</w:t>
            </w:r>
          </w:p>
        </w:tc>
      </w:tr>
      <w:tr w:rsidR="00652790" w14:paraId="4DCB0EBF" w14:textId="77777777" w:rsidTr="00441863">
        <w:trPr>
          <w:trHeight w:val="11775"/>
        </w:trPr>
        <w:tc>
          <w:tcPr>
            <w:tcW w:w="8401" w:type="dxa"/>
            <w:tcBorders>
              <w:top w:val="double" w:sz="4" w:space="0" w:color="auto"/>
            </w:tcBorders>
          </w:tcPr>
          <w:p w14:paraId="55D3638C" w14:textId="77777777" w:rsidR="00652790" w:rsidRDefault="00652790" w:rsidP="00441863">
            <w:pPr>
              <w:ind w:firstLineChars="100" w:firstLine="210"/>
            </w:pPr>
          </w:p>
          <w:p w14:paraId="299ED7D7" w14:textId="77777777" w:rsidR="00652790" w:rsidRDefault="00652790" w:rsidP="00441863">
            <w:pPr>
              <w:ind w:firstLineChars="100" w:firstLine="210"/>
            </w:pPr>
            <w:r w:rsidRPr="00FA3069">
              <w:rPr>
                <w:rFonts w:hAnsi="ＭＳ 明朝" w:hint="eastAsia"/>
                <w:kern w:val="21"/>
              </w:rPr>
              <w:t>本事業の実施に</w:t>
            </w:r>
            <w:r>
              <w:rPr>
                <w:rFonts w:hAnsi="ＭＳ 明朝" w:hint="eastAsia"/>
                <w:kern w:val="21"/>
              </w:rPr>
              <w:t>おける</w:t>
            </w:r>
            <w:r w:rsidRPr="00FA3069">
              <w:rPr>
                <w:rFonts w:hAnsi="ＭＳ 明朝" w:hint="eastAsia"/>
                <w:kern w:val="21"/>
              </w:rPr>
              <w:t>、</w:t>
            </w:r>
            <w:r w:rsidRPr="00FA3069">
              <w:rPr>
                <w:rFonts w:hint="eastAsia"/>
              </w:rPr>
              <w:t>地元企業の活用方針・内容(</w:t>
            </w:r>
            <w:r>
              <w:rPr>
                <w:rFonts w:hint="eastAsia"/>
              </w:rPr>
              <w:t>基幹的設備改良工事</w:t>
            </w:r>
            <w:r w:rsidRPr="00FA3069">
              <w:rPr>
                <w:rFonts w:hint="eastAsia"/>
              </w:rPr>
              <w:t>、</w:t>
            </w:r>
            <w:r>
              <w:rPr>
                <w:rFonts w:hint="eastAsia"/>
              </w:rPr>
              <w:t>管理</w:t>
            </w:r>
            <w:r w:rsidRPr="00FA3069">
              <w:rPr>
                <w:rFonts w:hint="eastAsia"/>
              </w:rPr>
              <w:t>運営</w:t>
            </w:r>
            <w:r>
              <w:rPr>
                <w:rFonts w:hint="eastAsia"/>
              </w:rPr>
              <w:t>それぞれでの</w:t>
            </w:r>
            <w:r w:rsidRPr="00FA3069">
              <w:rPr>
                <w:rFonts w:hint="eastAsia"/>
              </w:rPr>
              <w:t>件数及び金額）</w:t>
            </w:r>
            <w:r w:rsidRPr="00FA3069">
              <w:rPr>
                <w:rFonts w:hAnsi="ＭＳ 明朝" w:hint="eastAsia"/>
                <w:kern w:val="21"/>
              </w:rPr>
              <w:t>について</w:t>
            </w:r>
            <w:r>
              <w:rPr>
                <w:rFonts w:hAnsi="ＭＳ 明朝" w:hint="eastAsia"/>
                <w:kern w:val="21"/>
              </w:rPr>
              <w:t>記載してください</w:t>
            </w:r>
            <w:r w:rsidRPr="00FA3069">
              <w:rPr>
                <w:rFonts w:hAnsi="ＭＳ 明朝" w:hint="eastAsia"/>
                <w:kern w:val="21"/>
              </w:rPr>
              <w:t>。</w:t>
            </w:r>
          </w:p>
        </w:tc>
      </w:tr>
    </w:tbl>
    <w:p w14:paraId="3025E467" w14:textId="77777777" w:rsidR="00652790" w:rsidRPr="00652790" w:rsidRDefault="00652790" w:rsidP="00B6035B">
      <w:pPr>
        <w:adjustRightInd w:val="0"/>
      </w:pPr>
    </w:p>
    <w:sectPr w:rsidR="00652790" w:rsidRPr="00652790" w:rsidSect="005872D0">
      <w:headerReference w:type="default" r:id="rId8"/>
      <w:footerReference w:type="default" r:id="rId9"/>
      <w:pgSz w:w="11905" w:h="16840"/>
      <w:pgMar w:top="1985" w:right="1701" w:bottom="1701" w:left="1701"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33A7E" w14:textId="77777777" w:rsidR="00690262" w:rsidRDefault="00690262">
      <w:r>
        <w:separator/>
      </w:r>
    </w:p>
  </w:endnote>
  <w:endnote w:type="continuationSeparator" w:id="0">
    <w:p w14:paraId="31F43525" w14:textId="77777777" w:rsidR="00690262" w:rsidRDefault="00690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FC830" w14:textId="77777777" w:rsidR="008C7EFF" w:rsidRPr="00491B16" w:rsidRDefault="008C7EFF" w:rsidP="005872D0">
    <w:pPr>
      <w:pStyle w:val="aa"/>
      <w:jc w:val="center"/>
      <w:rPr>
        <w:rFonts w:ascii="HGPｺﾞｼｯｸM" w:eastAsia="HGPｺﾞｼｯｸM"/>
      </w:rPr>
    </w:pPr>
    <w:r>
      <w:rPr>
        <w:rStyle w:val="af"/>
      </w:rPr>
      <w:fldChar w:fldCharType="begin"/>
    </w:r>
    <w:r>
      <w:rPr>
        <w:rStyle w:val="af"/>
      </w:rPr>
      <w:instrText xml:space="preserve"> PAGE </w:instrText>
    </w:r>
    <w:r>
      <w:rPr>
        <w:rStyle w:val="af"/>
      </w:rPr>
      <w:fldChar w:fldCharType="separate"/>
    </w:r>
    <w:r w:rsidR="00A870B8">
      <w:rPr>
        <w:rStyle w:val="af"/>
        <w:noProof/>
      </w:rPr>
      <w:t>12</w:t>
    </w:r>
    <w:r>
      <w:rPr>
        <w:rStyle w:val="a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E5AA8" w14:textId="77777777" w:rsidR="00690262" w:rsidRDefault="00690262">
      <w:r>
        <w:separator/>
      </w:r>
    </w:p>
  </w:footnote>
  <w:footnote w:type="continuationSeparator" w:id="0">
    <w:p w14:paraId="1122F5B8" w14:textId="77777777" w:rsidR="00690262" w:rsidRDefault="00690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F4B64" w14:textId="77777777" w:rsidR="008C7EFF" w:rsidRDefault="008C7EF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702158249" o:spid="_x0000_i1176" type="#_x0000_t75" style="width:15.45pt;height:15.45pt;visibility:visible;mso-wrap-style:square" o:bullet="t">
        <v:imagedata r:id="rId1" o:title=""/>
      </v:shape>
    </w:pict>
  </w:numPicBullet>
  <w:numPicBullet w:numPicBulletId="1">
    <w:pict>
      <v:shape id="図 1204156494" o:spid="_x0000_i1177" type="#_x0000_t75" style="width:11.15pt;height:11.15pt;visibility:visible;mso-wrap-style:square" o:bullet="t">
        <v:imagedata r:id="rId2" o:title=""/>
      </v:shape>
    </w:pict>
  </w:numPicBullet>
  <w:abstractNum w:abstractNumId="0" w15:restartNumberingAfterBreak="0">
    <w:nsid w:val="01AA7AA4"/>
    <w:multiLevelType w:val="hybridMultilevel"/>
    <w:tmpl w:val="62167742"/>
    <w:lvl w:ilvl="0" w:tplc="94F64D54">
      <w:start w:val="1"/>
      <w:numFmt w:val="decimalFullWidth"/>
      <w:lvlText w:val="（%1）"/>
      <w:lvlJc w:val="left"/>
      <w:pPr>
        <w:ind w:left="63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CE1EE0B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25AF36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96252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1ACC9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92E2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EC26DE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5220C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760A2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1C16D8D"/>
    <w:multiLevelType w:val="hybridMultilevel"/>
    <w:tmpl w:val="62167742"/>
    <w:lvl w:ilvl="0" w:tplc="94F64D54">
      <w:start w:val="1"/>
      <w:numFmt w:val="decimalFullWidth"/>
      <w:lvlText w:val="（%1）"/>
      <w:lvlJc w:val="left"/>
      <w:pPr>
        <w:ind w:left="63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CE1EE0B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25AF36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96252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1ACC9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92E2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EC26DE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5220C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1760A2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313020A"/>
    <w:multiLevelType w:val="hybridMultilevel"/>
    <w:tmpl w:val="D2384EAC"/>
    <w:lvl w:ilvl="0" w:tplc="04090007">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3751FB3"/>
    <w:multiLevelType w:val="hybridMultilevel"/>
    <w:tmpl w:val="AE6E619A"/>
    <w:lvl w:ilvl="0" w:tplc="FFFFFFFF">
      <w:start w:val="1"/>
      <w:numFmt w:val="bullet"/>
      <w:lvlText w:val=""/>
      <w:lvlJc w:val="left"/>
      <w:pPr>
        <w:ind w:left="630" w:hanging="420"/>
      </w:pPr>
      <w:rPr>
        <w:rFonts w:ascii="Wingdings" w:hAnsi="Wingdings" w:hint="default"/>
        <w:sz w:val="16"/>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20B27603"/>
    <w:multiLevelType w:val="hybridMultilevel"/>
    <w:tmpl w:val="C9321E4A"/>
    <w:lvl w:ilvl="0" w:tplc="FB8CF710">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3BA52D2"/>
    <w:multiLevelType w:val="hybridMultilevel"/>
    <w:tmpl w:val="17D6B88E"/>
    <w:lvl w:ilvl="0" w:tplc="04090007">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8CB3043"/>
    <w:multiLevelType w:val="hybridMultilevel"/>
    <w:tmpl w:val="62E8CDCA"/>
    <w:lvl w:ilvl="0" w:tplc="04090007">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3A1718F"/>
    <w:multiLevelType w:val="singleLevel"/>
    <w:tmpl w:val="125C9216"/>
    <w:lvl w:ilvl="0">
      <w:start w:val="1"/>
      <w:numFmt w:val="bullet"/>
      <w:pStyle w:val="a"/>
      <w:lvlText w:val=""/>
      <w:lvlJc w:val="left"/>
      <w:pPr>
        <w:tabs>
          <w:tab w:val="num" w:pos="1154"/>
        </w:tabs>
        <w:ind w:left="1077" w:hanging="283"/>
      </w:pPr>
      <w:rPr>
        <w:rFonts w:ascii="Symbol" w:hAnsi="Symbol" w:hint="default"/>
        <w:sz w:val="28"/>
      </w:rPr>
    </w:lvl>
  </w:abstractNum>
  <w:abstractNum w:abstractNumId="8" w15:restartNumberingAfterBreak="0">
    <w:nsid w:val="36D42C6A"/>
    <w:multiLevelType w:val="hybridMultilevel"/>
    <w:tmpl w:val="137CE7DE"/>
    <w:lvl w:ilvl="0" w:tplc="FFFFFFFF">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6ED71E0"/>
    <w:multiLevelType w:val="hybridMultilevel"/>
    <w:tmpl w:val="EEDAC792"/>
    <w:lvl w:ilvl="0" w:tplc="B2748864">
      <w:start w:val="1"/>
      <w:numFmt w:val="decimalEnclosedCircle"/>
      <w:lvlText w:val="%1"/>
      <w:lvlJc w:val="left"/>
      <w:pPr>
        <w:tabs>
          <w:tab w:val="num" w:pos="969"/>
        </w:tabs>
        <w:ind w:left="969"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8501C52"/>
    <w:multiLevelType w:val="hybridMultilevel"/>
    <w:tmpl w:val="3B6ACBEA"/>
    <w:lvl w:ilvl="0" w:tplc="5C606856">
      <w:start w:val="1"/>
      <w:numFmt w:val="decimalFullWidth"/>
      <w:lvlText w:val="%1"/>
      <w:lvlJc w:val="left"/>
      <w:pPr>
        <w:ind w:left="420"/>
      </w:pPr>
      <w:rPr>
        <w:rFonts w:ascii="ＭＳ 明朝" w:eastAsia="ＭＳ 明朝" w:hAnsi="ＭＳ 明朝" w:cs="ＭＳ 明朝"/>
        <w:b w:val="0"/>
        <w:i w:val="0"/>
        <w:strike w:val="0"/>
        <w:dstrike w:val="0"/>
        <w:color w:val="000000"/>
        <w:sz w:val="22"/>
        <w:szCs w:val="21"/>
        <w:u w:val="none" w:color="000000"/>
        <w:bdr w:val="none" w:sz="0" w:space="0" w:color="auto"/>
        <w:shd w:val="clear" w:color="auto" w:fill="auto"/>
        <w:vertAlign w:val="baseline"/>
      </w:rPr>
    </w:lvl>
    <w:lvl w:ilvl="1" w:tplc="2982E5C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59A9DA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F26A97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1C4BD4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BB4AE7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842C9C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4DAAA9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B6216A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3A6158BE"/>
    <w:multiLevelType w:val="hybridMultilevel"/>
    <w:tmpl w:val="6C98776A"/>
    <w:lvl w:ilvl="0" w:tplc="B046F2A4">
      <w:start w:val="1"/>
      <w:numFmt w:val="bullet"/>
      <w:lvlText w:val=""/>
      <w:lvlJc w:val="left"/>
      <w:pPr>
        <w:tabs>
          <w:tab w:val="num" w:pos="454"/>
        </w:tabs>
        <w:ind w:left="4744" w:hanging="4744"/>
      </w:pPr>
      <w:rPr>
        <w:rFonts w:ascii="Wingdings" w:hAnsi="Wingdings" w:hint="default"/>
        <w:color w:val="008000"/>
      </w:rPr>
    </w:lvl>
    <w:lvl w:ilvl="1" w:tplc="E66C7E4E">
      <w:start w:val="1"/>
      <w:numFmt w:val="bullet"/>
      <w:pStyle w:val="a0"/>
      <w:lvlText w:val=""/>
      <w:lvlJc w:val="left"/>
      <w:pPr>
        <w:tabs>
          <w:tab w:val="num" w:pos="817"/>
        </w:tabs>
        <w:ind w:left="817" w:hanging="397"/>
      </w:pPr>
      <w:rPr>
        <w:rFonts w:ascii="Symbol" w:hAnsi="Symbol" w:hint="default"/>
        <w:color w:val="008000"/>
        <w:sz w:val="28"/>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95A1D06"/>
    <w:multiLevelType w:val="multilevel"/>
    <w:tmpl w:val="FE104866"/>
    <w:lvl w:ilvl="0">
      <w:start w:val="1"/>
      <w:numFmt w:val="decimalFullWidth"/>
      <w:pStyle w:val="1"/>
      <w:suff w:val="nothing"/>
      <w:lvlText w:val="第%1章　"/>
      <w:lvlJc w:val="left"/>
      <w:pPr>
        <w:ind w:left="0" w:firstLine="0"/>
      </w:pPr>
      <w:rPr>
        <w:rFonts w:ascii="HGS創英角ｺﾞｼｯｸUB" w:eastAsia="HGS創英角ｺﾞｼｯｸUB" w:hAnsi="ＭＳ Ｐゴシック" w:hint="eastAsia"/>
        <w:b w:val="0"/>
        <w:i w:val="0"/>
        <w:color w:val="auto"/>
        <w:sz w:val="28"/>
        <w:u w:val="none"/>
      </w:rPr>
    </w:lvl>
    <w:lvl w:ilvl="1">
      <w:start w:val="1"/>
      <w:numFmt w:val="decimalFullWidth"/>
      <w:pStyle w:val="2"/>
      <w:suff w:val="space"/>
      <w:lvlText w:val="%2　"/>
      <w:lvlJc w:val="left"/>
      <w:pPr>
        <w:ind w:left="0" w:firstLine="0"/>
      </w:pPr>
      <w:rPr>
        <w:rFonts w:ascii="HGS創英角ｺﾞｼｯｸUB" w:eastAsia="HGS創英角ｺﾞｼｯｸUB" w:hint="eastAsia"/>
        <w:b w:val="0"/>
        <w:i w:val="0"/>
        <w:sz w:val="24"/>
      </w:rPr>
    </w:lvl>
    <w:lvl w:ilvl="2">
      <w:start w:val="1"/>
      <w:numFmt w:val="decimalFullWidth"/>
      <w:pStyle w:val="3"/>
      <w:suff w:val="space"/>
      <w:lvlText w:val="%2-%3　"/>
      <w:lvlJc w:val="left"/>
      <w:rPr>
        <w:rFonts w:ascii="HGS創英角ｺﾞｼｯｸUB" w:eastAsia="HGS創英角ｺﾞｼｯｸUB" w:hint="eastAsia"/>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pStyle w:val="4"/>
      <w:suff w:val="nothing"/>
      <w:lvlText w:val="（%4）"/>
      <w:lvlJc w:val="left"/>
      <w:pPr>
        <w:ind w:left="0" w:firstLine="0"/>
      </w:pPr>
      <w:rPr>
        <w:rFonts w:ascii="HGS創英角ｺﾞｼｯｸUB" w:eastAsia="HGS創英角ｺﾞｼｯｸUB" w:hint="eastAsia"/>
        <w:b w:val="0"/>
        <w:i w:val="0"/>
        <w:sz w:val="22"/>
      </w:rPr>
    </w:lvl>
    <w:lvl w:ilvl="4">
      <w:start w:val="1"/>
      <w:numFmt w:val="decimalEnclosedCircle"/>
      <w:pStyle w:val="5"/>
      <w:suff w:val="nothing"/>
      <w:lvlText w:val="　　%5"/>
      <w:lvlJc w:val="left"/>
      <w:pPr>
        <w:ind w:left="0" w:firstLine="0"/>
      </w:pPr>
      <w:rPr>
        <w:rFonts w:ascii="HGS創英角ｺﾞｼｯｸUB" w:eastAsia="HGS創英角ｺﾞｼｯｸUB" w:hint="eastAsia"/>
        <w:b w:val="0"/>
        <w:i w:val="0"/>
        <w:sz w:val="21"/>
      </w:rPr>
    </w:lvl>
    <w:lvl w:ilvl="5">
      <w:start w:val="1"/>
      <w:numFmt w:val="upperLetter"/>
      <w:pStyle w:val="6"/>
      <w:suff w:val="nothing"/>
      <w:lvlText w:val="%6．"/>
      <w:lvlJc w:val="left"/>
      <w:pPr>
        <w:ind w:left="113" w:firstLine="0"/>
      </w:pPr>
      <w:rPr>
        <w:rFonts w:ascii="HGS創英角ｺﾞｼｯｸUB" w:eastAsia="HGS創英角ｺﾞｼｯｸUB" w:hint="eastAsia"/>
        <w:b w:val="0"/>
        <w:i w:val="0"/>
        <w:sz w:val="21"/>
      </w:rPr>
    </w:lvl>
    <w:lvl w:ilvl="6">
      <w:start w:val="1"/>
      <w:numFmt w:val="irohaFullWidth"/>
      <w:suff w:val="nothing"/>
      <w:lvlText w:val="%7．"/>
      <w:lvlJc w:val="left"/>
      <w:pPr>
        <w:ind w:left="4475" w:hanging="396"/>
      </w:pPr>
      <w:rPr>
        <w:rFonts w:hint="eastAsia"/>
      </w:rPr>
    </w:lvl>
    <w:lvl w:ilvl="7">
      <w:start w:val="1"/>
      <w:numFmt w:val="none"/>
      <w:suff w:val="nothing"/>
      <w:lvlText w:val=""/>
      <w:lvlJc w:val="left"/>
      <w:pPr>
        <w:ind w:left="5976" w:hanging="425"/>
      </w:pPr>
      <w:rPr>
        <w:rFonts w:hint="eastAsia"/>
      </w:rPr>
    </w:lvl>
    <w:lvl w:ilvl="8">
      <w:start w:val="1"/>
      <w:numFmt w:val="none"/>
      <w:suff w:val="nothing"/>
      <w:lvlText w:val=""/>
      <w:lvlJc w:val="left"/>
      <w:pPr>
        <w:ind w:left="6401" w:hanging="425"/>
      </w:pPr>
      <w:rPr>
        <w:rFonts w:hint="eastAsia"/>
      </w:rPr>
    </w:lvl>
  </w:abstractNum>
  <w:abstractNum w:abstractNumId="13" w15:restartNumberingAfterBreak="0">
    <w:nsid w:val="5A6C1DA3"/>
    <w:multiLevelType w:val="hybridMultilevel"/>
    <w:tmpl w:val="80584C0E"/>
    <w:lvl w:ilvl="0" w:tplc="FFFFFFFF">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2076FCB"/>
    <w:multiLevelType w:val="hybridMultilevel"/>
    <w:tmpl w:val="098A5F88"/>
    <w:lvl w:ilvl="0" w:tplc="FFFFFFFF">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7F45614"/>
    <w:multiLevelType w:val="hybridMultilevel"/>
    <w:tmpl w:val="B478D35C"/>
    <w:lvl w:ilvl="0" w:tplc="9E1C0532">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96B5FC1"/>
    <w:multiLevelType w:val="hybridMultilevel"/>
    <w:tmpl w:val="80BE6B52"/>
    <w:lvl w:ilvl="0" w:tplc="FFFFFFFF">
      <w:start w:val="1"/>
      <w:numFmt w:val="bullet"/>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2"/>
  </w:num>
  <w:num w:numId="2">
    <w:abstractNumId w:val="11"/>
  </w:num>
  <w:num w:numId="3">
    <w:abstractNumId w:val="7"/>
  </w:num>
  <w:num w:numId="4">
    <w:abstractNumId w:val="16"/>
  </w:num>
  <w:num w:numId="5">
    <w:abstractNumId w:val="9"/>
  </w:num>
  <w:num w:numId="6">
    <w:abstractNumId w:val="2"/>
  </w:num>
  <w:num w:numId="7">
    <w:abstractNumId w:val="5"/>
  </w:num>
  <w:num w:numId="8">
    <w:abstractNumId w:val="15"/>
  </w:num>
  <w:num w:numId="9">
    <w:abstractNumId w:val="6"/>
  </w:num>
  <w:num w:numId="10">
    <w:abstractNumId w:val="10"/>
  </w:num>
  <w:num w:numId="11">
    <w:abstractNumId w:val="0"/>
  </w:num>
  <w:num w:numId="12">
    <w:abstractNumId w:val="1"/>
  </w:num>
  <w:num w:numId="13">
    <w:abstractNumId w:val="13"/>
  </w:num>
  <w:num w:numId="14">
    <w:abstractNumId w:val="14"/>
  </w:num>
  <w:num w:numId="15">
    <w:abstractNumId w:val="8"/>
  </w:num>
  <w:num w:numId="16">
    <w:abstractNumId w:val="4"/>
  </w:num>
  <w:num w:numId="17">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長友 あゆみ">
    <w15:presenceInfo w15:providerId="AD" w15:userId="S::ayumi.nagatomo@exri.co.jp::d6a1a0b2-51d5-4ef7-9485-1c1ef262ee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05"/>
  <w:displayHorizontalDrawingGridEvery w:val="0"/>
  <w:displayVerticalDrawingGridEvery w:val="2"/>
  <w:characterSpacingControl w:val="compressPunctuation"/>
  <w:hdrShapeDefaults>
    <o:shapedefaults v:ext="edit" spidmax="3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7A8"/>
    <w:rsid w:val="0000059C"/>
    <w:rsid w:val="00000C86"/>
    <w:rsid w:val="00005767"/>
    <w:rsid w:val="000064A5"/>
    <w:rsid w:val="00007AD5"/>
    <w:rsid w:val="00011472"/>
    <w:rsid w:val="00012E25"/>
    <w:rsid w:val="00017005"/>
    <w:rsid w:val="00017A95"/>
    <w:rsid w:val="000310E4"/>
    <w:rsid w:val="00031740"/>
    <w:rsid w:val="00033059"/>
    <w:rsid w:val="00040A36"/>
    <w:rsid w:val="0004159C"/>
    <w:rsid w:val="00043079"/>
    <w:rsid w:val="00044EBA"/>
    <w:rsid w:val="00056D37"/>
    <w:rsid w:val="00071340"/>
    <w:rsid w:val="00093260"/>
    <w:rsid w:val="000935A1"/>
    <w:rsid w:val="000936A2"/>
    <w:rsid w:val="00093FB9"/>
    <w:rsid w:val="000946CB"/>
    <w:rsid w:val="00094839"/>
    <w:rsid w:val="00097611"/>
    <w:rsid w:val="00097673"/>
    <w:rsid w:val="000A178C"/>
    <w:rsid w:val="000A32A1"/>
    <w:rsid w:val="000A3EEC"/>
    <w:rsid w:val="000A666C"/>
    <w:rsid w:val="000B0AFE"/>
    <w:rsid w:val="000B1E43"/>
    <w:rsid w:val="000B2F50"/>
    <w:rsid w:val="000D378F"/>
    <w:rsid w:val="000F0974"/>
    <w:rsid w:val="000F2821"/>
    <w:rsid w:val="000F50AA"/>
    <w:rsid w:val="000F5201"/>
    <w:rsid w:val="000F5502"/>
    <w:rsid w:val="000F5769"/>
    <w:rsid w:val="00102FC1"/>
    <w:rsid w:val="001048AB"/>
    <w:rsid w:val="001053A5"/>
    <w:rsid w:val="001062EB"/>
    <w:rsid w:val="00111BE2"/>
    <w:rsid w:val="00115D2A"/>
    <w:rsid w:val="00117BD2"/>
    <w:rsid w:val="0012497C"/>
    <w:rsid w:val="00131EE1"/>
    <w:rsid w:val="001365BA"/>
    <w:rsid w:val="001406AE"/>
    <w:rsid w:val="00140709"/>
    <w:rsid w:val="0014187B"/>
    <w:rsid w:val="00144D82"/>
    <w:rsid w:val="00153FCA"/>
    <w:rsid w:val="00154BF6"/>
    <w:rsid w:val="001566B8"/>
    <w:rsid w:val="001669B7"/>
    <w:rsid w:val="001700B5"/>
    <w:rsid w:val="0017366E"/>
    <w:rsid w:val="001760BB"/>
    <w:rsid w:val="00177601"/>
    <w:rsid w:val="00186B0F"/>
    <w:rsid w:val="001871BA"/>
    <w:rsid w:val="00192637"/>
    <w:rsid w:val="001937D0"/>
    <w:rsid w:val="00193C5B"/>
    <w:rsid w:val="00195406"/>
    <w:rsid w:val="001A18FA"/>
    <w:rsid w:val="001A3D36"/>
    <w:rsid w:val="001A5F88"/>
    <w:rsid w:val="001B07DD"/>
    <w:rsid w:val="001B21DC"/>
    <w:rsid w:val="001B5FCF"/>
    <w:rsid w:val="001C5E9D"/>
    <w:rsid w:val="001D0DFB"/>
    <w:rsid w:val="001D28FC"/>
    <w:rsid w:val="001D5856"/>
    <w:rsid w:val="001E59C7"/>
    <w:rsid w:val="001F3943"/>
    <w:rsid w:val="00207B2C"/>
    <w:rsid w:val="00211384"/>
    <w:rsid w:val="002169F4"/>
    <w:rsid w:val="00222FAD"/>
    <w:rsid w:val="00223BA5"/>
    <w:rsid w:val="002240BA"/>
    <w:rsid w:val="00231756"/>
    <w:rsid w:val="00234A78"/>
    <w:rsid w:val="00234F50"/>
    <w:rsid w:val="002419CB"/>
    <w:rsid w:val="00241AFE"/>
    <w:rsid w:val="00242EC9"/>
    <w:rsid w:val="00247A51"/>
    <w:rsid w:val="00253E99"/>
    <w:rsid w:val="0025748C"/>
    <w:rsid w:val="00257553"/>
    <w:rsid w:val="00260A1E"/>
    <w:rsid w:val="002632D2"/>
    <w:rsid w:val="00273C2F"/>
    <w:rsid w:val="00275FC3"/>
    <w:rsid w:val="002771EC"/>
    <w:rsid w:val="002837A8"/>
    <w:rsid w:val="00291FC3"/>
    <w:rsid w:val="002964AB"/>
    <w:rsid w:val="00297BE7"/>
    <w:rsid w:val="002A73D8"/>
    <w:rsid w:val="002B19EF"/>
    <w:rsid w:val="002B504B"/>
    <w:rsid w:val="002C5599"/>
    <w:rsid w:val="002C620F"/>
    <w:rsid w:val="002C6655"/>
    <w:rsid w:val="002E0941"/>
    <w:rsid w:val="002E44E5"/>
    <w:rsid w:val="002F3717"/>
    <w:rsid w:val="003004D9"/>
    <w:rsid w:val="00302ACD"/>
    <w:rsid w:val="00302CA9"/>
    <w:rsid w:val="0031288A"/>
    <w:rsid w:val="00321B32"/>
    <w:rsid w:val="00326360"/>
    <w:rsid w:val="003425DB"/>
    <w:rsid w:val="00342766"/>
    <w:rsid w:val="00352A34"/>
    <w:rsid w:val="00361180"/>
    <w:rsid w:val="00362E92"/>
    <w:rsid w:val="003843F1"/>
    <w:rsid w:val="00397EEB"/>
    <w:rsid w:val="003A53EF"/>
    <w:rsid w:val="003A7232"/>
    <w:rsid w:val="003A78CA"/>
    <w:rsid w:val="003B30FE"/>
    <w:rsid w:val="003B4FA5"/>
    <w:rsid w:val="003D549E"/>
    <w:rsid w:val="003D7182"/>
    <w:rsid w:val="003D7342"/>
    <w:rsid w:val="003D7A36"/>
    <w:rsid w:val="003E334D"/>
    <w:rsid w:val="003E44DC"/>
    <w:rsid w:val="003E4549"/>
    <w:rsid w:val="003E48E8"/>
    <w:rsid w:val="003E5813"/>
    <w:rsid w:val="0040175C"/>
    <w:rsid w:val="00401ADE"/>
    <w:rsid w:val="00402B3C"/>
    <w:rsid w:val="004060B5"/>
    <w:rsid w:val="00407FA8"/>
    <w:rsid w:val="00412607"/>
    <w:rsid w:val="0041658F"/>
    <w:rsid w:val="004201AB"/>
    <w:rsid w:val="00424028"/>
    <w:rsid w:val="00425CEF"/>
    <w:rsid w:val="00427A1E"/>
    <w:rsid w:val="00437091"/>
    <w:rsid w:val="00437FBD"/>
    <w:rsid w:val="00440C8D"/>
    <w:rsid w:val="00441660"/>
    <w:rsid w:val="004455CF"/>
    <w:rsid w:val="00453129"/>
    <w:rsid w:val="00453FB3"/>
    <w:rsid w:val="00455EA3"/>
    <w:rsid w:val="00460148"/>
    <w:rsid w:val="00465847"/>
    <w:rsid w:val="00466D1B"/>
    <w:rsid w:val="004743AB"/>
    <w:rsid w:val="00476D21"/>
    <w:rsid w:val="00477673"/>
    <w:rsid w:val="00484383"/>
    <w:rsid w:val="00484C51"/>
    <w:rsid w:val="00491B16"/>
    <w:rsid w:val="00493C7B"/>
    <w:rsid w:val="00495086"/>
    <w:rsid w:val="004954DB"/>
    <w:rsid w:val="0049794C"/>
    <w:rsid w:val="00497B9F"/>
    <w:rsid w:val="004A024A"/>
    <w:rsid w:val="004A0A2E"/>
    <w:rsid w:val="004B18E4"/>
    <w:rsid w:val="004B586A"/>
    <w:rsid w:val="004B62C4"/>
    <w:rsid w:val="004C0CE4"/>
    <w:rsid w:val="004C3D50"/>
    <w:rsid w:val="004D0A01"/>
    <w:rsid w:val="004D3769"/>
    <w:rsid w:val="004E0AF4"/>
    <w:rsid w:val="004E1292"/>
    <w:rsid w:val="004E1740"/>
    <w:rsid w:val="004E2273"/>
    <w:rsid w:val="004F4C3A"/>
    <w:rsid w:val="005009B7"/>
    <w:rsid w:val="00503496"/>
    <w:rsid w:val="00510DF3"/>
    <w:rsid w:val="00515E23"/>
    <w:rsid w:val="00517606"/>
    <w:rsid w:val="005206F9"/>
    <w:rsid w:val="00522615"/>
    <w:rsid w:val="00527588"/>
    <w:rsid w:val="005404E7"/>
    <w:rsid w:val="00552B5E"/>
    <w:rsid w:val="00560306"/>
    <w:rsid w:val="00562FA0"/>
    <w:rsid w:val="0058249D"/>
    <w:rsid w:val="00583734"/>
    <w:rsid w:val="0058475E"/>
    <w:rsid w:val="005862D4"/>
    <w:rsid w:val="005872A3"/>
    <w:rsid w:val="005872D0"/>
    <w:rsid w:val="005A1E7D"/>
    <w:rsid w:val="005A2143"/>
    <w:rsid w:val="005A68DC"/>
    <w:rsid w:val="005A6B46"/>
    <w:rsid w:val="005A729E"/>
    <w:rsid w:val="005A7709"/>
    <w:rsid w:val="005A7C41"/>
    <w:rsid w:val="005B1490"/>
    <w:rsid w:val="005B37EF"/>
    <w:rsid w:val="005B543B"/>
    <w:rsid w:val="005B57D7"/>
    <w:rsid w:val="005B7F8B"/>
    <w:rsid w:val="005C57F0"/>
    <w:rsid w:val="005D06A3"/>
    <w:rsid w:val="005D087C"/>
    <w:rsid w:val="005D3ECE"/>
    <w:rsid w:val="005F035B"/>
    <w:rsid w:val="005F23BC"/>
    <w:rsid w:val="005F28E2"/>
    <w:rsid w:val="005F5361"/>
    <w:rsid w:val="005F78D6"/>
    <w:rsid w:val="00601BB4"/>
    <w:rsid w:val="006032F8"/>
    <w:rsid w:val="006045B6"/>
    <w:rsid w:val="00605750"/>
    <w:rsid w:val="00623B78"/>
    <w:rsid w:val="006247C6"/>
    <w:rsid w:val="00634361"/>
    <w:rsid w:val="006356EC"/>
    <w:rsid w:val="00643A02"/>
    <w:rsid w:val="00644CF7"/>
    <w:rsid w:val="00647642"/>
    <w:rsid w:val="00652790"/>
    <w:rsid w:val="00652BDC"/>
    <w:rsid w:val="0065678A"/>
    <w:rsid w:val="00656830"/>
    <w:rsid w:val="00656E1C"/>
    <w:rsid w:val="00664A46"/>
    <w:rsid w:val="006663FC"/>
    <w:rsid w:val="00666A81"/>
    <w:rsid w:val="00667B29"/>
    <w:rsid w:val="00667EA6"/>
    <w:rsid w:val="006709B3"/>
    <w:rsid w:val="006751E1"/>
    <w:rsid w:val="0068106C"/>
    <w:rsid w:val="00682C61"/>
    <w:rsid w:val="006842D2"/>
    <w:rsid w:val="00686CDC"/>
    <w:rsid w:val="00690262"/>
    <w:rsid w:val="00691538"/>
    <w:rsid w:val="00692518"/>
    <w:rsid w:val="00692852"/>
    <w:rsid w:val="00694AA8"/>
    <w:rsid w:val="00694AD5"/>
    <w:rsid w:val="0069565E"/>
    <w:rsid w:val="00696E3C"/>
    <w:rsid w:val="006A05B0"/>
    <w:rsid w:val="006A5A99"/>
    <w:rsid w:val="006A6981"/>
    <w:rsid w:val="006A7C04"/>
    <w:rsid w:val="006B0706"/>
    <w:rsid w:val="006B31D8"/>
    <w:rsid w:val="006C3022"/>
    <w:rsid w:val="006C39A0"/>
    <w:rsid w:val="006C6C63"/>
    <w:rsid w:val="006D344B"/>
    <w:rsid w:val="006D4EDC"/>
    <w:rsid w:val="006D6559"/>
    <w:rsid w:val="006E5F06"/>
    <w:rsid w:val="006F748A"/>
    <w:rsid w:val="00704F0F"/>
    <w:rsid w:val="00705A94"/>
    <w:rsid w:val="007074F5"/>
    <w:rsid w:val="00731DD3"/>
    <w:rsid w:val="007354B7"/>
    <w:rsid w:val="00742EC2"/>
    <w:rsid w:val="00743681"/>
    <w:rsid w:val="00745043"/>
    <w:rsid w:val="00746CFD"/>
    <w:rsid w:val="0075231F"/>
    <w:rsid w:val="0075408D"/>
    <w:rsid w:val="007545F5"/>
    <w:rsid w:val="00755FCF"/>
    <w:rsid w:val="00761885"/>
    <w:rsid w:val="00774A0C"/>
    <w:rsid w:val="007762C4"/>
    <w:rsid w:val="00776CBD"/>
    <w:rsid w:val="00782968"/>
    <w:rsid w:val="007834B6"/>
    <w:rsid w:val="00785AC8"/>
    <w:rsid w:val="0078737A"/>
    <w:rsid w:val="007939F3"/>
    <w:rsid w:val="00795EB6"/>
    <w:rsid w:val="0079761B"/>
    <w:rsid w:val="007B5F19"/>
    <w:rsid w:val="007C0A51"/>
    <w:rsid w:val="007C0EB6"/>
    <w:rsid w:val="007C314E"/>
    <w:rsid w:val="007C4160"/>
    <w:rsid w:val="007C5DB8"/>
    <w:rsid w:val="007D01C3"/>
    <w:rsid w:val="007D492D"/>
    <w:rsid w:val="007D7BAD"/>
    <w:rsid w:val="007E45A6"/>
    <w:rsid w:val="007F3F2F"/>
    <w:rsid w:val="007F5C7A"/>
    <w:rsid w:val="007F5E57"/>
    <w:rsid w:val="00802571"/>
    <w:rsid w:val="008055CB"/>
    <w:rsid w:val="00806F63"/>
    <w:rsid w:val="008149A8"/>
    <w:rsid w:val="0082755C"/>
    <w:rsid w:val="008313F7"/>
    <w:rsid w:val="0083482E"/>
    <w:rsid w:val="00836B1A"/>
    <w:rsid w:val="0083706C"/>
    <w:rsid w:val="00840D53"/>
    <w:rsid w:val="0084550D"/>
    <w:rsid w:val="00846CB0"/>
    <w:rsid w:val="008528A3"/>
    <w:rsid w:val="00862830"/>
    <w:rsid w:val="00862B82"/>
    <w:rsid w:val="00870356"/>
    <w:rsid w:val="00870F6A"/>
    <w:rsid w:val="00871765"/>
    <w:rsid w:val="00873612"/>
    <w:rsid w:val="0087554F"/>
    <w:rsid w:val="0087685B"/>
    <w:rsid w:val="00881499"/>
    <w:rsid w:val="00883E49"/>
    <w:rsid w:val="00897541"/>
    <w:rsid w:val="00897768"/>
    <w:rsid w:val="008A0AD8"/>
    <w:rsid w:val="008A32C4"/>
    <w:rsid w:val="008A68C1"/>
    <w:rsid w:val="008A6CF4"/>
    <w:rsid w:val="008B2303"/>
    <w:rsid w:val="008B34D2"/>
    <w:rsid w:val="008B48A1"/>
    <w:rsid w:val="008C2CF5"/>
    <w:rsid w:val="008C5555"/>
    <w:rsid w:val="008C7EFF"/>
    <w:rsid w:val="008D06B1"/>
    <w:rsid w:val="008D20BD"/>
    <w:rsid w:val="008D4FE9"/>
    <w:rsid w:val="008D76AC"/>
    <w:rsid w:val="008E061D"/>
    <w:rsid w:val="008E3FA4"/>
    <w:rsid w:val="008E70FE"/>
    <w:rsid w:val="008F51E7"/>
    <w:rsid w:val="00903A69"/>
    <w:rsid w:val="00907D58"/>
    <w:rsid w:val="00912241"/>
    <w:rsid w:val="009135AE"/>
    <w:rsid w:val="00921B4D"/>
    <w:rsid w:val="00925F11"/>
    <w:rsid w:val="00930950"/>
    <w:rsid w:val="00932386"/>
    <w:rsid w:val="009400A2"/>
    <w:rsid w:val="00942A34"/>
    <w:rsid w:val="0094457E"/>
    <w:rsid w:val="009466E9"/>
    <w:rsid w:val="00946EEF"/>
    <w:rsid w:val="0096752F"/>
    <w:rsid w:val="00970E0E"/>
    <w:rsid w:val="0097392F"/>
    <w:rsid w:val="00973AD4"/>
    <w:rsid w:val="00986F5B"/>
    <w:rsid w:val="00992187"/>
    <w:rsid w:val="00995A47"/>
    <w:rsid w:val="00995F7E"/>
    <w:rsid w:val="009A1022"/>
    <w:rsid w:val="009A1520"/>
    <w:rsid w:val="009A5B60"/>
    <w:rsid w:val="009A7E08"/>
    <w:rsid w:val="009B1C02"/>
    <w:rsid w:val="009C5014"/>
    <w:rsid w:val="009C6A28"/>
    <w:rsid w:val="009D5B24"/>
    <w:rsid w:val="009E022C"/>
    <w:rsid w:val="009E3D7A"/>
    <w:rsid w:val="009F580C"/>
    <w:rsid w:val="00A009E3"/>
    <w:rsid w:val="00A013C0"/>
    <w:rsid w:val="00A027DB"/>
    <w:rsid w:val="00A044AC"/>
    <w:rsid w:val="00A07528"/>
    <w:rsid w:val="00A07D60"/>
    <w:rsid w:val="00A11376"/>
    <w:rsid w:val="00A123A2"/>
    <w:rsid w:val="00A12B50"/>
    <w:rsid w:val="00A1739D"/>
    <w:rsid w:val="00A17884"/>
    <w:rsid w:val="00A17BFB"/>
    <w:rsid w:val="00A21847"/>
    <w:rsid w:val="00A24CAE"/>
    <w:rsid w:val="00A36405"/>
    <w:rsid w:val="00A40361"/>
    <w:rsid w:val="00A431F8"/>
    <w:rsid w:val="00A43C0D"/>
    <w:rsid w:val="00A526BB"/>
    <w:rsid w:val="00A55D96"/>
    <w:rsid w:val="00A7461F"/>
    <w:rsid w:val="00A750C3"/>
    <w:rsid w:val="00A75FC4"/>
    <w:rsid w:val="00A77CE4"/>
    <w:rsid w:val="00A81EA0"/>
    <w:rsid w:val="00A870B8"/>
    <w:rsid w:val="00A90575"/>
    <w:rsid w:val="00AA01D0"/>
    <w:rsid w:val="00AA20A5"/>
    <w:rsid w:val="00AB4314"/>
    <w:rsid w:val="00AC01AF"/>
    <w:rsid w:val="00AC101D"/>
    <w:rsid w:val="00AC4A8E"/>
    <w:rsid w:val="00AD0FAC"/>
    <w:rsid w:val="00AD1C81"/>
    <w:rsid w:val="00AD389F"/>
    <w:rsid w:val="00AD6FA9"/>
    <w:rsid w:val="00AD7B9F"/>
    <w:rsid w:val="00AE0165"/>
    <w:rsid w:val="00AE11D1"/>
    <w:rsid w:val="00AF1A62"/>
    <w:rsid w:val="00AF1FDA"/>
    <w:rsid w:val="00AF3D6C"/>
    <w:rsid w:val="00AF4669"/>
    <w:rsid w:val="00B033C6"/>
    <w:rsid w:val="00B13E8E"/>
    <w:rsid w:val="00B17D22"/>
    <w:rsid w:val="00B23AEF"/>
    <w:rsid w:val="00B32646"/>
    <w:rsid w:val="00B3394C"/>
    <w:rsid w:val="00B40188"/>
    <w:rsid w:val="00B40CA0"/>
    <w:rsid w:val="00B40E21"/>
    <w:rsid w:val="00B45D5F"/>
    <w:rsid w:val="00B527B3"/>
    <w:rsid w:val="00B53365"/>
    <w:rsid w:val="00B55D16"/>
    <w:rsid w:val="00B6035B"/>
    <w:rsid w:val="00B6224A"/>
    <w:rsid w:val="00B7424F"/>
    <w:rsid w:val="00B76F31"/>
    <w:rsid w:val="00B840AB"/>
    <w:rsid w:val="00B840E6"/>
    <w:rsid w:val="00B8765D"/>
    <w:rsid w:val="00B90010"/>
    <w:rsid w:val="00B940C2"/>
    <w:rsid w:val="00BA2060"/>
    <w:rsid w:val="00BA4D5A"/>
    <w:rsid w:val="00BA50E9"/>
    <w:rsid w:val="00BA6C26"/>
    <w:rsid w:val="00BB062F"/>
    <w:rsid w:val="00BB2BBE"/>
    <w:rsid w:val="00BB63FB"/>
    <w:rsid w:val="00BC3093"/>
    <w:rsid w:val="00BD0A5A"/>
    <w:rsid w:val="00BD5EAB"/>
    <w:rsid w:val="00BD6AE4"/>
    <w:rsid w:val="00BD764A"/>
    <w:rsid w:val="00BD7C5D"/>
    <w:rsid w:val="00BE02E6"/>
    <w:rsid w:val="00BF7D4B"/>
    <w:rsid w:val="00C06D71"/>
    <w:rsid w:val="00C13D02"/>
    <w:rsid w:val="00C13DCE"/>
    <w:rsid w:val="00C17C54"/>
    <w:rsid w:val="00C23A2C"/>
    <w:rsid w:val="00C24D02"/>
    <w:rsid w:val="00C26091"/>
    <w:rsid w:val="00C2675A"/>
    <w:rsid w:val="00C275C8"/>
    <w:rsid w:val="00C372C7"/>
    <w:rsid w:val="00C413D8"/>
    <w:rsid w:val="00C47B09"/>
    <w:rsid w:val="00C5480B"/>
    <w:rsid w:val="00C6409D"/>
    <w:rsid w:val="00C6461A"/>
    <w:rsid w:val="00C65057"/>
    <w:rsid w:val="00C67768"/>
    <w:rsid w:val="00C7080E"/>
    <w:rsid w:val="00C72727"/>
    <w:rsid w:val="00C73BCE"/>
    <w:rsid w:val="00C80435"/>
    <w:rsid w:val="00C81D6A"/>
    <w:rsid w:val="00C924E0"/>
    <w:rsid w:val="00C93C4E"/>
    <w:rsid w:val="00C949F3"/>
    <w:rsid w:val="00CA1FC3"/>
    <w:rsid w:val="00CA251D"/>
    <w:rsid w:val="00CA6495"/>
    <w:rsid w:val="00CB1B88"/>
    <w:rsid w:val="00CB7274"/>
    <w:rsid w:val="00CC121C"/>
    <w:rsid w:val="00CC153E"/>
    <w:rsid w:val="00CC2645"/>
    <w:rsid w:val="00CC2B50"/>
    <w:rsid w:val="00CC6623"/>
    <w:rsid w:val="00CD4A48"/>
    <w:rsid w:val="00CE7680"/>
    <w:rsid w:val="00CF2AA4"/>
    <w:rsid w:val="00CF5574"/>
    <w:rsid w:val="00D02683"/>
    <w:rsid w:val="00D11833"/>
    <w:rsid w:val="00D1275A"/>
    <w:rsid w:val="00D20F10"/>
    <w:rsid w:val="00D241D1"/>
    <w:rsid w:val="00D25C09"/>
    <w:rsid w:val="00D273EE"/>
    <w:rsid w:val="00D32175"/>
    <w:rsid w:val="00D350F9"/>
    <w:rsid w:val="00D358FD"/>
    <w:rsid w:val="00D35DC1"/>
    <w:rsid w:val="00D3694C"/>
    <w:rsid w:val="00D37F08"/>
    <w:rsid w:val="00D42C8E"/>
    <w:rsid w:val="00D53AB8"/>
    <w:rsid w:val="00D570B8"/>
    <w:rsid w:val="00D62737"/>
    <w:rsid w:val="00D66755"/>
    <w:rsid w:val="00D66A73"/>
    <w:rsid w:val="00D7221A"/>
    <w:rsid w:val="00D834FB"/>
    <w:rsid w:val="00D85815"/>
    <w:rsid w:val="00D90484"/>
    <w:rsid w:val="00D970E9"/>
    <w:rsid w:val="00DA0526"/>
    <w:rsid w:val="00DB4C09"/>
    <w:rsid w:val="00DB5F1B"/>
    <w:rsid w:val="00DC19B1"/>
    <w:rsid w:val="00DC252E"/>
    <w:rsid w:val="00DC2E2A"/>
    <w:rsid w:val="00DC787F"/>
    <w:rsid w:val="00DE090B"/>
    <w:rsid w:val="00DF02C1"/>
    <w:rsid w:val="00DF40B1"/>
    <w:rsid w:val="00DF4A5E"/>
    <w:rsid w:val="00DF7A48"/>
    <w:rsid w:val="00E00BE7"/>
    <w:rsid w:val="00E03AA4"/>
    <w:rsid w:val="00E04CB3"/>
    <w:rsid w:val="00E060CA"/>
    <w:rsid w:val="00E06D95"/>
    <w:rsid w:val="00E109C2"/>
    <w:rsid w:val="00E17093"/>
    <w:rsid w:val="00E205B8"/>
    <w:rsid w:val="00E214AA"/>
    <w:rsid w:val="00E31963"/>
    <w:rsid w:val="00E41DC5"/>
    <w:rsid w:val="00E4536F"/>
    <w:rsid w:val="00E46B09"/>
    <w:rsid w:val="00E46F45"/>
    <w:rsid w:val="00E53F4B"/>
    <w:rsid w:val="00E62B7B"/>
    <w:rsid w:val="00E668BB"/>
    <w:rsid w:val="00E66BAB"/>
    <w:rsid w:val="00E70C55"/>
    <w:rsid w:val="00E72920"/>
    <w:rsid w:val="00E738B7"/>
    <w:rsid w:val="00E74A86"/>
    <w:rsid w:val="00E8072F"/>
    <w:rsid w:val="00E85118"/>
    <w:rsid w:val="00E872D2"/>
    <w:rsid w:val="00E9486B"/>
    <w:rsid w:val="00E970C8"/>
    <w:rsid w:val="00EA2759"/>
    <w:rsid w:val="00EA3739"/>
    <w:rsid w:val="00EA7172"/>
    <w:rsid w:val="00EB39C4"/>
    <w:rsid w:val="00EB6AB4"/>
    <w:rsid w:val="00EB6C2A"/>
    <w:rsid w:val="00EB7FF6"/>
    <w:rsid w:val="00ED058B"/>
    <w:rsid w:val="00ED2319"/>
    <w:rsid w:val="00ED42AA"/>
    <w:rsid w:val="00ED4BD9"/>
    <w:rsid w:val="00ED52B9"/>
    <w:rsid w:val="00ED5F43"/>
    <w:rsid w:val="00EE4B14"/>
    <w:rsid w:val="00EE5598"/>
    <w:rsid w:val="00EE597A"/>
    <w:rsid w:val="00EF3D61"/>
    <w:rsid w:val="00F03333"/>
    <w:rsid w:val="00F039A1"/>
    <w:rsid w:val="00F058E0"/>
    <w:rsid w:val="00F05AD8"/>
    <w:rsid w:val="00F13DB0"/>
    <w:rsid w:val="00F2242D"/>
    <w:rsid w:val="00F224D0"/>
    <w:rsid w:val="00F27235"/>
    <w:rsid w:val="00F279E0"/>
    <w:rsid w:val="00F302B1"/>
    <w:rsid w:val="00F321C1"/>
    <w:rsid w:val="00F37733"/>
    <w:rsid w:val="00F37E79"/>
    <w:rsid w:val="00F45286"/>
    <w:rsid w:val="00F45AE8"/>
    <w:rsid w:val="00F507F6"/>
    <w:rsid w:val="00F50DC7"/>
    <w:rsid w:val="00F52A67"/>
    <w:rsid w:val="00F60682"/>
    <w:rsid w:val="00F638D1"/>
    <w:rsid w:val="00F67B57"/>
    <w:rsid w:val="00F71F8E"/>
    <w:rsid w:val="00F72905"/>
    <w:rsid w:val="00F82F72"/>
    <w:rsid w:val="00F83A0D"/>
    <w:rsid w:val="00F876FF"/>
    <w:rsid w:val="00F90996"/>
    <w:rsid w:val="00FA1E1C"/>
    <w:rsid w:val="00FA3069"/>
    <w:rsid w:val="00FB5D35"/>
    <w:rsid w:val="00FB60D9"/>
    <w:rsid w:val="00FC36EE"/>
    <w:rsid w:val="00FC3FC2"/>
    <w:rsid w:val="00FC6AA1"/>
    <w:rsid w:val="00FD5243"/>
    <w:rsid w:val="00FE1B98"/>
    <w:rsid w:val="00FE6D1D"/>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v:textbox inset="5.85pt,.7pt,5.85pt,.7pt"/>
    </o:shapedefaults>
    <o:shapelayout v:ext="edit">
      <o:idmap v:ext="edit" data="2"/>
    </o:shapelayout>
  </w:shapeDefaults>
  <w:decimalSymbol w:val="."/>
  <w:listSeparator w:val=","/>
  <w14:docId w14:val="5566D74E"/>
  <w15:chartTrackingRefBased/>
  <w15:docId w15:val="{C0258431-3B88-406C-AD9A-D3B6BB7EC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Note Heading"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9400A2"/>
    <w:pPr>
      <w:widowControl w:val="0"/>
      <w:jc w:val="both"/>
    </w:pPr>
    <w:rPr>
      <w:rFonts w:ascii="ＭＳ 明朝"/>
      <w:sz w:val="21"/>
    </w:rPr>
  </w:style>
  <w:style w:type="paragraph" w:styleId="1">
    <w:name w:val="heading 1"/>
    <w:basedOn w:val="a1"/>
    <w:next w:val="a1"/>
    <w:qFormat/>
    <w:pPr>
      <w:keepNext/>
      <w:numPr>
        <w:numId w:val="1"/>
      </w:numPr>
      <w:outlineLvl w:val="0"/>
    </w:pPr>
    <w:rPr>
      <w:rFonts w:ascii="Arial" w:eastAsia="ＭＳ ゴシック" w:hAnsi="Arial"/>
      <w:sz w:val="24"/>
    </w:rPr>
  </w:style>
  <w:style w:type="paragraph" w:styleId="2">
    <w:name w:val="heading 2"/>
    <w:basedOn w:val="a1"/>
    <w:next w:val="a2"/>
    <w:link w:val="20"/>
    <w:qFormat/>
    <w:rsid w:val="009A1520"/>
    <w:pPr>
      <w:numPr>
        <w:ilvl w:val="1"/>
        <w:numId w:val="1"/>
      </w:numPr>
      <w:adjustRightInd w:val="0"/>
      <w:snapToGrid w:val="0"/>
      <w:spacing w:before="60" w:line="360" w:lineRule="atLeast"/>
      <w:textAlignment w:val="baseline"/>
      <w:outlineLvl w:val="1"/>
    </w:pPr>
    <w:rPr>
      <w:rFonts w:ascii="Arial" w:eastAsia="ＭＳ ゴシック" w:hAnsi="Arial"/>
      <w:snapToGrid w:val="0"/>
      <w:kern w:val="24"/>
      <w:sz w:val="22"/>
    </w:rPr>
  </w:style>
  <w:style w:type="paragraph" w:styleId="3">
    <w:name w:val="heading 3"/>
    <w:basedOn w:val="a1"/>
    <w:next w:val="a2"/>
    <w:qFormat/>
    <w:rsid w:val="009A1520"/>
    <w:pPr>
      <w:numPr>
        <w:ilvl w:val="2"/>
        <w:numId w:val="1"/>
      </w:numPr>
      <w:adjustRightInd w:val="0"/>
      <w:snapToGrid w:val="0"/>
      <w:spacing w:line="360" w:lineRule="atLeast"/>
      <w:textAlignment w:val="baseline"/>
      <w:outlineLvl w:val="2"/>
    </w:pPr>
    <w:rPr>
      <w:rFonts w:ascii="Arial" w:eastAsia="ＭＳ ゴシック" w:hAnsi="Arial"/>
      <w:snapToGrid w:val="0"/>
      <w:sz w:val="22"/>
    </w:rPr>
  </w:style>
  <w:style w:type="paragraph" w:styleId="4">
    <w:name w:val="heading 4"/>
    <w:basedOn w:val="a1"/>
    <w:next w:val="a2"/>
    <w:link w:val="40"/>
    <w:qFormat/>
    <w:rsid w:val="009A1520"/>
    <w:pPr>
      <w:numPr>
        <w:ilvl w:val="3"/>
        <w:numId w:val="1"/>
      </w:numPr>
      <w:adjustRightInd w:val="0"/>
      <w:snapToGrid w:val="0"/>
      <w:spacing w:before="60" w:line="360" w:lineRule="atLeast"/>
      <w:textAlignment w:val="baseline"/>
      <w:outlineLvl w:val="3"/>
    </w:pPr>
    <w:rPr>
      <w:snapToGrid w:val="0"/>
      <w:sz w:val="22"/>
    </w:rPr>
  </w:style>
  <w:style w:type="paragraph" w:styleId="5">
    <w:name w:val="heading 5"/>
    <w:basedOn w:val="a1"/>
    <w:next w:val="a2"/>
    <w:qFormat/>
    <w:rsid w:val="009A1520"/>
    <w:pPr>
      <w:numPr>
        <w:ilvl w:val="4"/>
        <w:numId w:val="1"/>
      </w:numPr>
      <w:adjustRightInd w:val="0"/>
      <w:snapToGrid w:val="0"/>
      <w:spacing w:before="60" w:line="360" w:lineRule="atLeast"/>
      <w:textAlignment w:val="baseline"/>
      <w:outlineLvl w:val="4"/>
    </w:pPr>
    <w:rPr>
      <w:snapToGrid w:val="0"/>
      <w:sz w:val="22"/>
    </w:rPr>
  </w:style>
  <w:style w:type="paragraph" w:styleId="6">
    <w:name w:val="heading 6"/>
    <w:basedOn w:val="a1"/>
    <w:next w:val="a2"/>
    <w:qFormat/>
    <w:rsid w:val="009A1520"/>
    <w:pPr>
      <w:numPr>
        <w:ilvl w:val="5"/>
        <w:numId w:val="1"/>
      </w:numPr>
      <w:adjustRightInd w:val="0"/>
      <w:snapToGrid w:val="0"/>
      <w:spacing w:before="60" w:line="360" w:lineRule="atLeast"/>
      <w:jc w:val="left"/>
      <w:textAlignment w:val="baseline"/>
      <w:outlineLvl w:val="5"/>
    </w:pPr>
    <w:rPr>
      <w:snapToGrid w:val="0"/>
      <w:sz w:val="22"/>
    </w:rPr>
  </w:style>
  <w:style w:type="paragraph" w:styleId="7">
    <w:name w:val="heading 7"/>
    <w:basedOn w:val="a1"/>
    <w:next w:val="a2"/>
    <w:qFormat/>
    <w:rsid w:val="009A1520"/>
    <w:pPr>
      <w:adjustRightInd w:val="0"/>
      <w:snapToGrid w:val="0"/>
      <w:spacing w:before="60" w:line="360" w:lineRule="atLeast"/>
      <w:ind w:left="1026" w:hanging="272"/>
      <w:textAlignment w:val="baseline"/>
      <w:outlineLvl w:val="6"/>
    </w:pPr>
    <w:rPr>
      <w:snapToGrid w:val="0"/>
      <w:sz w:val="22"/>
    </w:rPr>
  </w:style>
  <w:style w:type="paragraph" w:styleId="8">
    <w:name w:val="heading 8"/>
    <w:basedOn w:val="a1"/>
    <w:next w:val="a3"/>
    <w:qFormat/>
    <w:rsid w:val="009A1520"/>
    <w:pPr>
      <w:adjustRightInd w:val="0"/>
      <w:snapToGrid w:val="0"/>
      <w:spacing w:line="360" w:lineRule="atLeast"/>
      <w:ind w:left="3615" w:hanging="425"/>
      <w:textAlignment w:val="baseline"/>
      <w:outlineLvl w:val="7"/>
    </w:pPr>
    <w:rPr>
      <w:snapToGrid w:val="0"/>
      <w:sz w:val="22"/>
    </w:rPr>
  </w:style>
  <w:style w:type="paragraph" w:styleId="9">
    <w:name w:val="heading 9"/>
    <w:basedOn w:val="a1"/>
    <w:next w:val="a3"/>
    <w:qFormat/>
    <w:rsid w:val="009A1520"/>
    <w:pPr>
      <w:keepNext/>
      <w:adjustRightInd w:val="0"/>
      <w:snapToGrid w:val="0"/>
      <w:spacing w:line="360" w:lineRule="atLeast"/>
      <w:ind w:left="4040" w:hanging="425"/>
      <w:textAlignment w:val="baseline"/>
      <w:outlineLvl w:val="8"/>
    </w:pPr>
    <w:rPr>
      <w:snapToGrid w:val="0"/>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2">
    <w:name w:val="Body Text"/>
    <w:basedOn w:val="a1"/>
    <w:rsid w:val="009A1520"/>
    <w:pPr>
      <w:adjustRightInd w:val="0"/>
      <w:snapToGrid w:val="0"/>
      <w:spacing w:line="360" w:lineRule="atLeast"/>
      <w:ind w:left="862" w:firstLine="221"/>
      <w:textAlignment w:val="baseline"/>
    </w:pPr>
    <w:rPr>
      <w:snapToGrid w:val="0"/>
      <w:sz w:val="22"/>
    </w:rPr>
  </w:style>
  <w:style w:type="character" w:customStyle="1" w:styleId="20">
    <w:name w:val="見出し 2 (文字)"/>
    <w:link w:val="2"/>
    <w:rsid w:val="00154BF6"/>
    <w:rPr>
      <w:rFonts w:ascii="Arial" w:eastAsia="ＭＳ ゴシック" w:hAnsi="Arial"/>
      <w:snapToGrid w:val="0"/>
      <w:kern w:val="24"/>
      <w:sz w:val="22"/>
    </w:rPr>
  </w:style>
  <w:style w:type="character" w:customStyle="1" w:styleId="40">
    <w:name w:val="見出し 4 (文字)"/>
    <w:link w:val="4"/>
    <w:rsid w:val="009A1520"/>
    <w:rPr>
      <w:rFonts w:ascii="ＭＳ 明朝"/>
      <w:snapToGrid w:val="0"/>
      <w:sz w:val="22"/>
    </w:rPr>
  </w:style>
  <w:style w:type="paragraph" w:styleId="a3">
    <w:name w:val="Normal Indent"/>
    <w:basedOn w:val="a1"/>
    <w:link w:val="a7"/>
    <w:rsid w:val="009A1520"/>
    <w:pPr>
      <w:adjustRightInd w:val="0"/>
      <w:snapToGrid w:val="0"/>
      <w:spacing w:line="360" w:lineRule="atLeast"/>
      <w:ind w:left="851"/>
      <w:textAlignment w:val="baseline"/>
    </w:pPr>
    <w:rPr>
      <w:snapToGrid w:val="0"/>
      <w:sz w:val="22"/>
    </w:rPr>
  </w:style>
  <w:style w:type="character" w:customStyle="1" w:styleId="a7">
    <w:name w:val="標準インデント (文字)"/>
    <w:link w:val="a3"/>
    <w:rsid w:val="00154BF6"/>
    <w:rPr>
      <w:rFonts w:ascii="Century" w:eastAsia="ＭＳ 明朝" w:hAnsi="Century"/>
      <w:snapToGrid w:val="0"/>
      <w:sz w:val="22"/>
      <w:lang w:val="en-US" w:eastAsia="ja-JP" w:bidi="ar-SA"/>
    </w:rPr>
  </w:style>
  <w:style w:type="paragraph" w:styleId="a8">
    <w:name w:val="header"/>
    <w:basedOn w:val="a1"/>
    <w:link w:val="a9"/>
    <w:uiPriority w:val="99"/>
    <w:rsid w:val="00491B16"/>
    <w:pPr>
      <w:tabs>
        <w:tab w:val="center" w:pos="4252"/>
        <w:tab w:val="right" w:pos="8504"/>
      </w:tabs>
      <w:snapToGrid w:val="0"/>
    </w:pPr>
  </w:style>
  <w:style w:type="paragraph" w:styleId="aa">
    <w:name w:val="footer"/>
    <w:basedOn w:val="a1"/>
    <w:link w:val="ab"/>
    <w:uiPriority w:val="99"/>
    <w:rsid w:val="00491B16"/>
    <w:pPr>
      <w:tabs>
        <w:tab w:val="center" w:pos="4252"/>
        <w:tab w:val="right" w:pos="8504"/>
      </w:tabs>
      <w:snapToGrid w:val="0"/>
    </w:pPr>
  </w:style>
  <w:style w:type="paragraph" w:styleId="ac">
    <w:name w:val="caption"/>
    <w:aliases w:val="図番号"/>
    <w:basedOn w:val="a1"/>
    <w:next w:val="a1"/>
    <w:qFormat/>
    <w:rsid w:val="009A1520"/>
    <w:pPr>
      <w:adjustRightInd w:val="0"/>
      <w:snapToGrid w:val="0"/>
      <w:spacing w:before="60" w:after="120" w:line="360" w:lineRule="atLeast"/>
      <w:ind w:left="862"/>
      <w:jc w:val="center"/>
      <w:textAlignment w:val="baseline"/>
    </w:pPr>
    <w:rPr>
      <w:b/>
      <w:snapToGrid w:val="0"/>
      <w:sz w:val="22"/>
    </w:rPr>
  </w:style>
  <w:style w:type="paragraph" w:styleId="10">
    <w:name w:val="toc 1"/>
    <w:basedOn w:val="a1"/>
    <w:next w:val="a1"/>
    <w:autoRedefine/>
    <w:semiHidden/>
    <w:rsid w:val="007354B7"/>
  </w:style>
  <w:style w:type="character" w:styleId="ad">
    <w:name w:val="Hyperlink"/>
    <w:rsid w:val="007354B7"/>
    <w:rPr>
      <w:color w:val="0000FF"/>
      <w:u w:val="single"/>
    </w:rPr>
  </w:style>
  <w:style w:type="paragraph" w:styleId="ae">
    <w:name w:val="Body Text Indent"/>
    <w:basedOn w:val="a1"/>
    <w:rsid w:val="00B40CA0"/>
    <w:pPr>
      <w:ind w:leftChars="400" w:left="851"/>
    </w:pPr>
  </w:style>
  <w:style w:type="character" w:styleId="af">
    <w:name w:val="page number"/>
    <w:basedOn w:val="a4"/>
    <w:rsid w:val="00B40CA0"/>
  </w:style>
  <w:style w:type="paragraph" w:styleId="af0">
    <w:name w:val="footnote text"/>
    <w:basedOn w:val="a1"/>
    <w:semiHidden/>
    <w:rsid w:val="00B40CA0"/>
    <w:pPr>
      <w:snapToGrid w:val="0"/>
      <w:jc w:val="left"/>
    </w:pPr>
    <w:rPr>
      <w:sz w:val="18"/>
    </w:rPr>
  </w:style>
  <w:style w:type="character" w:styleId="af1">
    <w:name w:val="footnote reference"/>
    <w:semiHidden/>
    <w:rsid w:val="00B40CA0"/>
    <w:rPr>
      <w:vertAlign w:val="superscript"/>
    </w:rPr>
  </w:style>
  <w:style w:type="table" w:styleId="af2">
    <w:name w:val="Table Grid"/>
    <w:basedOn w:val="a5"/>
    <w:uiPriority w:val="59"/>
    <w:rsid w:val="00B40CA0"/>
    <w:pPr>
      <w:widowControl w:val="0"/>
      <w:adjustRightInd w:val="0"/>
      <w:snapToGri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Closing"/>
    <w:basedOn w:val="a1"/>
    <w:rsid w:val="00795EB6"/>
    <w:pPr>
      <w:jc w:val="right"/>
    </w:pPr>
    <w:rPr>
      <w:rFonts w:ascii="Times New Roman" w:hAnsi="Times New Roman"/>
    </w:rPr>
  </w:style>
  <w:style w:type="character" w:styleId="HTML">
    <w:name w:val="HTML Typewriter"/>
    <w:rsid w:val="00782968"/>
    <w:rPr>
      <w:rFonts w:ascii="ＭＳ ゴシック" w:eastAsia="ＭＳ ゴシック" w:hAnsi="ＭＳ ゴシック" w:cs="ＭＳ ゴシック"/>
      <w:sz w:val="24"/>
      <w:szCs w:val="24"/>
    </w:rPr>
  </w:style>
  <w:style w:type="paragraph" w:customStyle="1" w:styleId="080201">
    <w:name w:val="本文５　080201"/>
    <w:basedOn w:val="a1"/>
    <w:rsid w:val="00782968"/>
    <w:pPr>
      <w:adjustRightInd w:val="0"/>
      <w:ind w:leftChars="486" w:left="1021" w:firstLineChars="82" w:firstLine="180"/>
      <w:textAlignment w:val="baseline"/>
    </w:pPr>
    <w:rPr>
      <w:snapToGrid w:val="0"/>
    </w:rPr>
  </w:style>
  <w:style w:type="paragraph" w:customStyle="1" w:styleId="a0">
    <w:name w:val="箇条書き２"/>
    <w:basedOn w:val="a1"/>
    <w:rsid w:val="00782968"/>
    <w:pPr>
      <w:numPr>
        <w:ilvl w:val="1"/>
        <w:numId w:val="2"/>
      </w:numPr>
    </w:pPr>
  </w:style>
  <w:style w:type="paragraph" w:customStyle="1" w:styleId="11">
    <w:name w:val="（1）"/>
    <w:basedOn w:val="a1"/>
    <w:rsid w:val="00782968"/>
    <w:pPr>
      <w:tabs>
        <w:tab w:val="left" w:pos="220"/>
        <w:tab w:val="left" w:pos="440"/>
        <w:tab w:val="left" w:pos="660"/>
        <w:tab w:val="left" w:pos="880"/>
        <w:tab w:val="left" w:pos="1100"/>
        <w:tab w:val="left" w:pos="1320"/>
        <w:tab w:val="left" w:pos="1540"/>
      </w:tabs>
      <w:adjustRightInd w:val="0"/>
      <w:spacing w:line="360" w:lineRule="atLeast"/>
      <w:ind w:left="220"/>
      <w:textAlignment w:val="baseline"/>
    </w:pPr>
    <w:rPr>
      <w:rFonts w:hAnsi="Arial"/>
      <w:sz w:val="22"/>
    </w:rPr>
  </w:style>
  <w:style w:type="paragraph" w:customStyle="1" w:styleId="af4">
    <w:name w:val="図表タイトル"/>
    <w:basedOn w:val="a1"/>
    <w:rsid w:val="00782968"/>
    <w:pPr>
      <w:tabs>
        <w:tab w:val="left" w:pos="210"/>
        <w:tab w:val="left" w:pos="420"/>
        <w:tab w:val="left" w:pos="630"/>
        <w:tab w:val="left" w:pos="840"/>
        <w:tab w:val="left" w:pos="1050"/>
        <w:tab w:val="left" w:pos="1260"/>
        <w:tab w:val="left" w:pos="1470"/>
        <w:tab w:val="left" w:pos="1680"/>
      </w:tabs>
      <w:adjustRightInd w:val="0"/>
      <w:spacing w:after="120" w:line="360" w:lineRule="atLeast"/>
      <w:jc w:val="center"/>
      <w:textAlignment w:val="baseline"/>
    </w:pPr>
    <w:rPr>
      <w:rFonts w:ascii="ＭＳ ゴシック" w:eastAsia="ＭＳ ゴシック"/>
    </w:rPr>
  </w:style>
  <w:style w:type="paragraph" w:styleId="Web">
    <w:name w:val="Normal (Web)"/>
    <w:basedOn w:val="a1"/>
    <w:rsid w:val="00782968"/>
    <w:pPr>
      <w:widowControl/>
      <w:jc w:val="left"/>
    </w:pPr>
    <w:rPr>
      <w:rFonts w:ascii="ＭＳ Ｐゴシック" w:eastAsia="ＭＳ Ｐゴシック" w:hAnsi="ＭＳ Ｐゴシック" w:cs="ＭＳ Ｐゴシック"/>
      <w:sz w:val="24"/>
    </w:rPr>
  </w:style>
  <w:style w:type="character" w:styleId="af5">
    <w:name w:val="Strong"/>
    <w:qFormat/>
    <w:rsid w:val="00782968"/>
    <w:rPr>
      <w:b/>
      <w:bCs/>
    </w:rPr>
  </w:style>
  <w:style w:type="paragraph" w:styleId="af6">
    <w:name w:val="Date"/>
    <w:aliases w:val="強調"/>
    <w:basedOn w:val="a1"/>
    <w:next w:val="a1"/>
    <w:link w:val="af7"/>
    <w:rsid w:val="00782968"/>
  </w:style>
  <w:style w:type="paragraph" w:customStyle="1" w:styleId="af8">
    <w:name w:val="本文４"/>
    <w:basedOn w:val="a1"/>
    <w:link w:val="af9"/>
    <w:rsid w:val="00782968"/>
    <w:pPr>
      <w:adjustRightInd w:val="0"/>
      <w:ind w:leftChars="366" w:left="366" w:firstLineChars="108" w:firstLine="108"/>
      <w:textAlignment w:val="baseline"/>
    </w:pPr>
    <w:rPr>
      <w:rFonts w:hAnsi="ＭＳ 明朝"/>
      <w:snapToGrid w:val="0"/>
      <w:szCs w:val="22"/>
    </w:rPr>
  </w:style>
  <w:style w:type="character" w:customStyle="1" w:styleId="af9">
    <w:name w:val="本文４ (文字) (文字)"/>
    <w:link w:val="af8"/>
    <w:rsid w:val="00782968"/>
    <w:rPr>
      <w:rFonts w:ascii="ＭＳ 明朝" w:eastAsia="ＭＳ 明朝" w:hAnsi="ＭＳ 明朝"/>
      <w:snapToGrid w:val="0"/>
      <w:sz w:val="21"/>
      <w:szCs w:val="22"/>
      <w:lang w:val="en-US" w:eastAsia="ja-JP" w:bidi="ar-SA"/>
    </w:rPr>
  </w:style>
  <w:style w:type="paragraph" w:customStyle="1" w:styleId="0802010">
    <w:name w:val="本文３ 　080201"/>
    <w:basedOn w:val="a1"/>
    <w:rsid w:val="00782968"/>
    <w:pPr>
      <w:adjustRightInd w:val="0"/>
      <w:ind w:leftChars="213" w:left="213" w:firstLineChars="101" w:firstLine="101"/>
      <w:textAlignment w:val="baseline"/>
    </w:pPr>
    <w:rPr>
      <w:rFonts w:cs="ＭＳ 明朝"/>
      <w:snapToGrid w:val="0"/>
    </w:rPr>
  </w:style>
  <w:style w:type="character" w:customStyle="1" w:styleId="u1">
    <w:name w:val="u1"/>
    <w:rsid w:val="00782968"/>
    <w:rPr>
      <w:u w:val="single"/>
    </w:rPr>
  </w:style>
  <w:style w:type="paragraph" w:customStyle="1" w:styleId="Default">
    <w:name w:val="Default"/>
    <w:rsid w:val="00782968"/>
    <w:pPr>
      <w:widowControl w:val="0"/>
      <w:autoSpaceDE w:val="0"/>
      <w:autoSpaceDN w:val="0"/>
      <w:adjustRightInd w:val="0"/>
    </w:pPr>
    <w:rPr>
      <w:rFonts w:ascii="ＭＳ 明朝" w:cs="ＭＳ 明朝"/>
      <w:color w:val="000000"/>
      <w:sz w:val="24"/>
      <w:szCs w:val="24"/>
    </w:rPr>
  </w:style>
  <w:style w:type="character" w:styleId="afa">
    <w:name w:val="FollowedHyperlink"/>
    <w:rsid w:val="00782968"/>
    <w:rPr>
      <w:color w:val="800080"/>
      <w:u w:val="single"/>
    </w:rPr>
  </w:style>
  <w:style w:type="paragraph" w:styleId="a">
    <w:name w:val="List Bullet"/>
    <w:basedOn w:val="a1"/>
    <w:rsid w:val="00484C51"/>
    <w:pPr>
      <w:numPr>
        <w:numId w:val="3"/>
      </w:numPr>
      <w:adjustRightInd w:val="0"/>
      <w:snapToGrid w:val="0"/>
      <w:spacing w:line="360" w:lineRule="atLeast"/>
      <w:ind w:left="1310" w:hanging="369"/>
      <w:textAlignment w:val="baseline"/>
    </w:pPr>
    <w:rPr>
      <w:snapToGrid w:val="0"/>
      <w:sz w:val="22"/>
    </w:rPr>
  </w:style>
  <w:style w:type="character" w:customStyle="1" w:styleId="yogo1">
    <w:name w:val="yogo1"/>
    <w:basedOn w:val="a4"/>
    <w:rsid w:val="00A07D60"/>
  </w:style>
  <w:style w:type="paragraph" w:customStyle="1" w:styleId="font7">
    <w:name w:val="font7"/>
    <w:basedOn w:val="a1"/>
    <w:rsid w:val="00154BF6"/>
    <w:pPr>
      <w:widowControl/>
      <w:spacing w:before="100" w:beforeAutospacing="1" w:after="100" w:afterAutospacing="1"/>
      <w:jc w:val="left"/>
    </w:pPr>
    <w:rPr>
      <w:rFonts w:hAnsi="ＭＳ 明朝" w:cs="Arial Unicode MS" w:hint="eastAsia"/>
      <w:sz w:val="18"/>
      <w:szCs w:val="18"/>
    </w:rPr>
  </w:style>
  <w:style w:type="paragraph" w:styleId="21">
    <w:name w:val="toc 2"/>
    <w:basedOn w:val="a1"/>
    <w:next w:val="a1"/>
    <w:autoRedefine/>
    <w:semiHidden/>
    <w:rsid w:val="003D7A36"/>
    <w:pPr>
      <w:ind w:leftChars="100" w:left="210"/>
    </w:pPr>
  </w:style>
  <w:style w:type="paragraph" w:styleId="22">
    <w:name w:val="Body Text 2"/>
    <w:basedOn w:val="a1"/>
    <w:rsid w:val="009400A2"/>
    <w:pPr>
      <w:spacing w:line="480" w:lineRule="auto"/>
    </w:pPr>
  </w:style>
  <w:style w:type="paragraph" w:styleId="afb">
    <w:name w:val="Salutation"/>
    <w:basedOn w:val="a1"/>
    <w:next w:val="a1"/>
    <w:rsid w:val="009400A2"/>
  </w:style>
  <w:style w:type="paragraph" w:styleId="30">
    <w:name w:val="Body Text Indent 3"/>
    <w:basedOn w:val="a1"/>
    <w:rsid w:val="009400A2"/>
    <w:pPr>
      <w:ind w:firstLine="720"/>
    </w:pPr>
  </w:style>
  <w:style w:type="paragraph" w:styleId="23">
    <w:name w:val="Body Text Indent 2"/>
    <w:basedOn w:val="a1"/>
    <w:rsid w:val="009400A2"/>
    <w:pPr>
      <w:ind w:left="851"/>
    </w:pPr>
    <w:rPr>
      <w:color w:val="000000"/>
    </w:rPr>
  </w:style>
  <w:style w:type="paragraph" w:styleId="afc">
    <w:name w:val="Block Text"/>
    <w:basedOn w:val="a1"/>
    <w:rsid w:val="009400A2"/>
    <w:pPr>
      <w:wordWrap w:val="0"/>
      <w:autoSpaceDE w:val="0"/>
      <w:autoSpaceDN w:val="0"/>
      <w:ind w:left="227" w:right="-2"/>
    </w:pPr>
    <w:rPr>
      <w:color w:val="000000"/>
    </w:rPr>
  </w:style>
  <w:style w:type="paragraph" w:styleId="31">
    <w:name w:val="Body Text 3"/>
    <w:basedOn w:val="a1"/>
    <w:rsid w:val="009400A2"/>
    <w:pPr>
      <w:wordWrap w:val="0"/>
      <w:autoSpaceDE w:val="0"/>
      <w:autoSpaceDN w:val="0"/>
      <w:adjustRightInd w:val="0"/>
      <w:snapToGrid w:val="0"/>
    </w:pPr>
    <w:rPr>
      <w:sz w:val="18"/>
    </w:rPr>
  </w:style>
  <w:style w:type="paragraph" w:styleId="afd">
    <w:name w:val="Balloon Text"/>
    <w:basedOn w:val="a1"/>
    <w:link w:val="afe"/>
    <w:uiPriority w:val="99"/>
    <w:semiHidden/>
    <w:rsid w:val="009400A2"/>
    <w:rPr>
      <w:rFonts w:ascii="Arial" w:eastAsia="ＭＳ ゴシック" w:hAnsi="Arial"/>
      <w:sz w:val="18"/>
      <w:szCs w:val="18"/>
    </w:rPr>
  </w:style>
  <w:style w:type="paragraph" w:styleId="aff">
    <w:name w:val="Note Heading"/>
    <w:basedOn w:val="a1"/>
    <w:next w:val="a1"/>
    <w:link w:val="aff0"/>
    <w:uiPriority w:val="99"/>
    <w:rsid w:val="009400A2"/>
    <w:pPr>
      <w:jc w:val="center"/>
    </w:pPr>
    <w:rPr>
      <w:sz w:val="24"/>
      <w:szCs w:val="24"/>
    </w:rPr>
  </w:style>
  <w:style w:type="paragraph" w:customStyle="1" w:styleId="aff1">
    <w:name w:val="基本本文"/>
    <w:basedOn w:val="ae"/>
    <w:rsid w:val="009400A2"/>
    <w:pPr>
      <w:ind w:leftChars="0" w:left="0" w:firstLine="284"/>
    </w:pPr>
  </w:style>
  <w:style w:type="character" w:customStyle="1" w:styleId="a9">
    <w:name w:val="ヘッダー (文字)"/>
    <w:link w:val="a8"/>
    <w:uiPriority w:val="99"/>
    <w:rsid w:val="00F507F6"/>
    <w:rPr>
      <w:rFonts w:ascii="ＭＳ 明朝"/>
      <w:sz w:val="21"/>
    </w:rPr>
  </w:style>
  <w:style w:type="character" w:customStyle="1" w:styleId="ab">
    <w:name w:val="フッター (文字)"/>
    <w:link w:val="aa"/>
    <w:uiPriority w:val="99"/>
    <w:rsid w:val="00F507F6"/>
    <w:rPr>
      <w:rFonts w:ascii="ＭＳ 明朝"/>
      <w:sz w:val="21"/>
    </w:rPr>
  </w:style>
  <w:style w:type="character" w:customStyle="1" w:styleId="aff0">
    <w:name w:val="記 (文字)"/>
    <w:link w:val="aff"/>
    <w:uiPriority w:val="99"/>
    <w:rsid w:val="00F507F6"/>
    <w:rPr>
      <w:rFonts w:ascii="ＭＳ 明朝"/>
      <w:sz w:val="24"/>
      <w:szCs w:val="24"/>
    </w:rPr>
  </w:style>
  <w:style w:type="table" w:customStyle="1" w:styleId="TableGrid">
    <w:name w:val="TableGrid"/>
    <w:rsid w:val="00F507F6"/>
    <w:rPr>
      <w:kern w:val="2"/>
      <w:sz w:val="21"/>
      <w:szCs w:val="22"/>
    </w:rPr>
    <w:tblPr>
      <w:tblCellMar>
        <w:top w:w="0" w:type="dxa"/>
        <w:left w:w="0" w:type="dxa"/>
        <w:bottom w:w="0" w:type="dxa"/>
        <w:right w:w="0" w:type="dxa"/>
      </w:tblCellMar>
    </w:tblPr>
  </w:style>
  <w:style w:type="table" w:customStyle="1" w:styleId="12">
    <w:name w:val="表 (格子)1"/>
    <w:basedOn w:val="a5"/>
    <w:next w:val="af2"/>
    <w:uiPriority w:val="59"/>
    <w:rsid w:val="00F507F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507F6"/>
    <w:rPr>
      <w:kern w:val="2"/>
      <w:sz w:val="21"/>
      <w:szCs w:val="22"/>
    </w:rPr>
    <w:tblPr>
      <w:tblCellMar>
        <w:top w:w="0" w:type="dxa"/>
        <w:left w:w="0" w:type="dxa"/>
        <w:bottom w:w="0" w:type="dxa"/>
        <w:right w:w="0" w:type="dxa"/>
      </w:tblCellMar>
    </w:tblPr>
  </w:style>
  <w:style w:type="table" w:customStyle="1" w:styleId="24">
    <w:name w:val="表 (格子)2"/>
    <w:basedOn w:val="a5"/>
    <w:next w:val="af2"/>
    <w:uiPriority w:val="59"/>
    <w:rsid w:val="00F507F6"/>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5"/>
    <w:next w:val="af2"/>
    <w:uiPriority w:val="59"/>
    <w:rsid w:val="00F507F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5"/>
    <w:next w:val="af2"/>
    <w:uiPriority w:val="59"/>
    <w:rsid w:val="00F507F6"/>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表 (格子)5"/>
    <w:basedOn w:val="a5"/>
    <w:next w:val="af2"/>
    <w:uiPriority w:val="59"/>
    <w:rsid w:val="00F507F6"/>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吹き出し (文字)"/>
    <w:link w:val="afd"/>
    <w:uiPriority w:val="99"/>
    <w:semiHidden/>
    <w:rsid w:val="00F507F6"/>
    <w:rPr>
      <w:rFonts w:ascii="Arial" w:eastAsia="ＭＳ ゴシック" w:hAnsi="Arial"/>
      <w:sz w:val="18"/>
      <w:szCs w:val="18"/>
    </w:rPr>
  </w:style>
  <w:style w:type="paragraph" w:customStyle="1" w:styleId="13">
    <w:name w:val="1まる  ア箇条  箇条書き本文"/>
    <w:basedOn w:val="a1"/>
    <w:qFormat/>
    <w:rsid w:val="00E970C8"/>
    <w:pPr>
      <w:autoSpaceDE w:val="0"/>
      <w:autoSpaceDN w:val="0"/>
      <w:ind w:leftChars="700" w:left="1698" w:hangingChars="100" w:hanging="228"/>
    </w:pPr>
    <w:rPr>
      <w:rFonts w:ascii="Times New Roman" w:hAnsi="Times New Roman" w:cs="ＭＳ 明朝"/>
      <w:spacing w:val="3"/>
      <w:sz w:val="22"/>
    </w:rPr>
  </w:style>
  <w:style w:type="character" w:customStyle="1" w:styleId="af7">
    <w:name w:val="日付 (文字)"/>
    <w:aliases w:val="強調 (文字)"/>
    <w:link w:val="af6"/>
    <w:rsid w:val="002E44E5"/>
    <w:rPr>
      <w:rFonts w:ascii="ＭＳ 明朝"/>
      <w:sz w:val="21"/>
    </w:rPr>
  </w:style>
  <w:style w:type="paragraph" w:styleId="aff2">
    <w:name w:val="Revision"/>
    <w:hidden/>
    <w:uiPriority w:val="99"/>
    <w:semiHidden/>
    <w:rsid w:val="005B37EF"/>
    <w:rPr>
      <w:rFonts w:ascii="ＭＳ 明朝"/>
      <w:sz w:val="21"/>
    </w:rPr>
  </w:style>
  <w:style w:type="character" w:styleId="aff3">
    <w:name w:val="annotation reference"/>
    <w:rsid w:val="00273C2F"/>
    <w:rPr>
      <w:sz w:val="18"/>
      <w:szCs w:val="18"/>
    </w:rPr>
  </w:style>
  <w:style w:type="paragraph" w:styleId="aff4">
    <w:name w:val="annotation text"/>
    <w:basedOn w:val="a1"/>
    <w:link w:val="aff5"/>
    <w:rsid w:val="00273C2F"/>
    <w:pPr>
      <w:jc w:val="left"/>
    </w:pPr>
  </w:style>
  <w:style w:type="character" w:customStyle="1" w:styleId="aff5">
    <w:name w:val="コメント文字列 (文字)"/>
    <w:link w:val="aff4"/>
    <w:rsid w:val="00273C2F"/>
    <w:rPr>
      <w:rFonts w:ascii="ＭＳ 明朝"/>
      <w:sz w:val="21"/>
    </w:rPr>
  </w:style>
  <w:style w:type="paragraph" w:styleId="aff6">
    <w:name w:val="annotation subject"/>
    <w:basedOn w:val="aff4"/>
    <w:next w:val="aff4"/>
    <w:link w:val="aff7"/>
    <w:rsid w:val="00273C2F"/>
    <w:rPr>
      <w:b/>
      <w:bCs/>
    </w:rPr>
  </w:style>
  <w:style w:type="character" w:customStyle="1" w:styleId="aff7">
    <w:name w:val="コメント内容 (文字)"/>
    <w:link w:val="aff6"/>
    <w:rsid w:val="00273C2F"/>
    <w:rPr>
      <w:rFonts w:ascii="ＭＳ 明朝"/>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929100">
      <w:bodyDiv w:val="1"/>
      <w:marLeft w:val="0"/>
      <w:marRight w:val="0"/>
      <w:marTop w:val="0"/>
      <w:marBottom w:val="0"/>
      <w:divBdr>
        <w:top w:val="none" w:sz="0" w:space="0" w:color="auto"/>
        <w:left w:val="none" w:sz="0" w:space="0" w:color="auto"/>
        <w:bottom w:val="none" w:sz="0" w:space="0" w:color="auto"/>
        <w:right w:val="none" w:sz="0" w:space="0" w:color="auto"/>
      </w:divBdr>
    </w:div>
    <w:div w:id="1997418297">
      <w:bodyDiv w:val="1"/>
      <w:marLeft w:val="0"/>
      <w:marRight w:val="0"/>
      <w:marTop w:val="0"/>
      <w:marBottom w:val="0"/>
      <w:divBdr>
        <w:top w:val="none" w:sz="0" w:space="0" w:color="auto"/>
        <w:left w:val="none" w:sz="0" w:space="0" w:color="auto"/>
        <w:bottom w:val="none" w:sz="0" w:space="0" w:color="auto"/>
        <w:right w:val="none" w:sz="0" w:space="0" w:color="auto"/>
      </w:divBdr>
    </w:div>
    <w:div w:id="211709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22AAA-1209-42F1-B511-78762E0CB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15</Pages>
  <Words>2012</Words>
  <Characters>840</Characters>
  <Application>Microsoft Office Word</Application>
  <DocSecurity>0</DocSecurity>
  <Lines>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今泉　祐介</cp:lastModifiedBy>
  <cp:revision>11</cp:revision>
  <dcterms:created xsi:type="dcterms:W3CDTF">2022-02-02T04:29:00Z</dcterms:created>
  <dcterms:modified xsi:type="dcterms:W3CDTF">2025-07-07T04:36:00Z</dcterms:modified>
</cp:coreProperties>
</file>